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82433" w14:textId="696E765F" w:rsidR="00CE41DA" w:rsidRDefault="00CE41DA" w:rsidP="00CE41DA">
      <w:pPr>
        <w:tabs>
          <w:tab w:val="right" w:pos="9900"/>
        </w:tabs>
        <w:jc w:val="center"/>
        <w:rPr>
          <w:bCs/>
          <w:i/>
          <w:iCs/>
        </w:rPr>
      </w:pPr>
      <w:r w:rsidRPr="003C2B4D">
        <w:rPr>
          <w:b/>
          <w:i/>
        </w:rPr>
        <w:t>Таблица 12.1.1-1</w:t>
      </w:r>
      <w:r w:rsidRPr="003C2B4D">
        <w:rPr>
          <w:i/>
        </w:rPr>
        <w:t xml:space="preserve"> </w:t>
      </w:r>
      <w:r w:rsidRPr="003C2B4D">
        <w:rPr>
          <w:bCs/>
          <w:i/>
          <w:iCs/>
        </w:rPr>
        <w:t xml:space="preserve">Справка за проведени консултации и за мотивите за приетите и неприетите бележки и препоръки по Заданието за определяне на обхвата и съдържанието на </w:t>
      </w:r>
      <w:r>
        <w:rPr>
          <w:bCs/>
          <w:i/>
          <w:iCs/>
        </w:rPr>
        <w:t>Д</w:t>
      </w:r>
      <w:r w:rsidRPr="003C2B4D">
        <w:rPr>
          <w:bCs/>
          <w:i/>
          <w:iCs/>
        </w:rPr>
        <w:t xml:space="preserve">оклада за екологична оценка на </w:t>
      </w:r>
      <w:r>
        <w:rPr>
          <w:bCs/>
          <w:i/>
          <w:iCs/>
        </w:rPr>
        <w:t>НСОС и План за действие към нея</w:t>
      </w:r>
    </w:p>
    <w:p w14:paraId="057E9472" w14:textId="5A857176" w:rsidR="00CE41DA" w:rsidRPr="00ED73CC" w:rsidRDefault="00CE41DA" w:rsidP="00CE41DA">
      <w:pPr>
        <w:tabs>
          <w:tab w:val="right" w:pos="9900"/>
        </w:tabs>
        <w:jc w:val="center"/>
        <w:rPr>
          <w:i/>
        </w:rPr>
      </w:pPr>
    </w:p>
    <w:tbl>
      <w:tblPr>
        <w:tblW w:w="15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2767"/>
        <w:gridCol w:w="9323"/>
        <w:gridCol w:w="2313"/>
      </w:tblGrid>
      <w:tr w:rsidR="00DF1369" w:rsidRPr="00772CAC" w14:paraId="036F2361" w14:textId="77777777" w:rsidTr="006C08EA">
        <w:trPr>
          <w:tblHeader/>
          <w:jc w:val="center"/>
        </w:trPr>
        <w:tc>
          <w:tcPr>
            <w:tcW w:w="771" w:type="dxa"/>
            <w:shd w:val="clear" w:color="auto" w:fill="D9E2F3"/>
            <w:vAlign w:val="center"/>
          </w:tcPr>
          <w:p w14:paraId="641198E0" w14:textId="77777777" w:rsidR="00CE41DA" w:rsidRPr="00772CAC" w:rsidRDefault="00CE41DA" w:rsidP="006C08EA">
            <w:pPr>
              <w:jc w:val="center"/>
              <w:rPr>
                <w:b/>
                <w:sz w:val="22"/>
                <w:szCs w:val="22"/>
              </w:rPr>
            </w:pPr>
          </w:p>
        </w:tc>
        <w:tc>
          <w:tcPr>
            <w:tcW w:w="2777" w:type="dxa"/>
            <w:shd w:val="clear" w:color="auto" w:fill="D9E2F3"/>
            <w:vAlign w:val="center"/>
          </w:tcPr>
          <w:p w14:paraId="1222C3D0" w14:textId="77777777" w:rsidR="00CE41DA" w:rsidRPr="00772CAC" w:rsidRDefault="00CE41DA" w:rsidP="006C08EA">
            <w:pPr>
              <w:jc w:val="center"/>
              <w:rPr>
                <w:b/>
                <w:sz w:val="22"/>
                <w:szCs w:val="22"/>
              </w:rPr>
            </w:pPr>
            <w:r w:rsidRPr="00772CAC">
              <w:rPr>
                <w:b/>
                <w:sz w:val="22"/>
                <w:szCs w:val="22"/>
              </w:rPr>
              <w:t>Извършени</w:t>
            </w:r>
          </w:p>
          <w:p w14:paraId="5ABEAE65" w14:textId="77777777" w:rsidR="00CE41DA" w:rsidRPr="00772CAC" w:rsidRDefault="00CE41DA" w:rsidP="006C08EA">
            <w:pPr>
              <w:jc w:val="center"/>
              <w:rPr>
                <w:b/>
                <w:sz w:val="22"/>
                <w:szCs w:val="22"/>
              </w:rPr>
            </w:pPr>
            <w:r w:rsidRPr="00772CAC">
              <w:rPr>
                <w:b/>
                <w:sz w:val="22"/>
                <w:szCs w:val="22"/>
              </w:rPr>
              <w:t>Консултации/община/</w:t>
            </w:r>
          </w:p>
          <w:p w14:paraId="60353C7F" w14:textId="77777777" w:rsidR="00CE41DA" w:rsidRPr="00772CAC" w:rsidRDefault="00CE41DA" w:rsidP="006C08EA">
            <w:pPr>
              <w:jc w:val="center"/>
              <w:rPr>
                <w:b/>
                <w:sz w:val="22"/>
                <w:szCs w:val="22"/>
              </w:rPr>
            </w:pPr>
            <w:r w:rsidRPr="00772CAC">
              <w:rPr>
                <w:b/>
                <w:sz w:val="22"/>
                <w:szCs w:val="22"/>
              </w:rPr>
              <w:t>кметство/контролен орган/ведомство/НПО, др. организации</w:t>
            </w:r>
          </w:p>
        </w:tc>
        <w:tc>
          <w:tcPr>
            <w:tcW w:w="9436" w:type="dxa"/>
            <w:shd w:val="clear" w:color="auto" w:fill="D9E2F3"/>
            <w:vAlign w:val="center"/>
          </w:tcPr>
          <w:p w14:paraId="755EABE0" w14:textId="77777777" w:rsidR="00CE41DA" w:rsidRPr="00772CAC" w:rsidRDefault="00CE41DA" w:rsidP="006C08EA">
            <w:pPr>
              <w:jc w:val="center"/>
              <w:rPr>
                <w:b/>
                <w:sz w:val="22"/>
                <w:szCs w:val="22"/>
              </w:rPr>
            </w:pPr>
            <w:r w:rsidRPr="00772CAC">
              <w:rPr>
                <w:b/>
                <w:sz w:val="22"/>
                <w:szCs w:val="22"/>
              </w:rPr>
              <w:t>Цитати на изразените становища/препоръки/бележки и др.</w:t>
            </w:r>
          </w:p>
        </w:tc>
        <w:tc>
          <w:tcPr>
            <w:tcW w:w="2170" w:type="dxa"/>
            <w:shd w:val="clear" w:color="auto" w:fill="D9E2F3"/>
            <w:vAlign w:val="center"/>
          </w:tcPr>
          <w:p w14:paraId="4BF4A51D" w14:textId="77777777" w:rsidR="00CE41DA" w:rsidRPr="00772CAC" w:rsidRDefault="00CE41DA" w:rsidP="006C08EA">
            <w:pPr>
              <w:jc w:val="center"/>
              <w:rPr>
                <w:b/>
                <w:sz w:val="22"/>
                <w:szCs w:val="22"/>
              </w:rPr>
            </w:pPr>
            <w:r w:rsidRPr="00772CAC">
              <w:rPr>
                <w:b/>
                <w:sz w:val="22"/>
                <w:szCs w:val="22"/>
              </w:rPr>
              <w:t>Приети/Неприети и Мотиви</w:t>
            </w:r>
          </w:p>
        </w:tc>
      </w:tr>
      <w:tr w:rsidR="00DF1369" w:rsidRPr="00772CAC" w14:paraId="30DEAC6B" w14:textId="77777777" w:rsidTr="006C08EA">
        <w:trPr>
          <w:jc w:val="center"/>
        </w:trPr>
        <w:tc>
          <w:tcPr>
            <w:tcW w:w="771" w:type="dxa"/>
            <w:shd w:val="clear" w:color="auto" w:fill="auto"/>
            <w:vAlign w:val="center"/>
          </w:tcPr>
          <w:p w14:paraId="59ACEB8C" w14:textId="77777777" w:rsidR="00CE41DA" w:rsidRPr="00772CAC" w:rsidRDefault="00CE41DA"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348598F7" w14:textId="77777777" w:rsidR="00CE41DA" w:rsidRDefault="005D7908" w:rsidP="006C08EA">
            <w:pPr>
              <w:jc w:val="center"/>
              <w:rPr>
                <w:rFonts w:eastAsia="Calibri"/>
                <w:b/>
                <w:bCs/>
                <w:sz w:val="22"/>
                <w:szCs w:val="22"/>
              </w:rPr>
            </w:pPr>
            <w:r>
              <w:rPr>
                <w:rFonts w:eastAsia="Calibri"/>
                <w:b/>
                <w:bCs/>
                <w:sz w:val="22"/>
                <w:szCs w:val="22"/>
              </w:rPr>
              <w:t>Министерство на околната среда и водите,</w:t>
            </w:r>
          </w:p>
          <w:p w14:paraId="631BEC79" w14:textId="51F4D57A" w:rsidR="005D7908" w:rsidRPr="00772CAC" w:rsidRDefault="005D7908" w:rsidP="006C08EA">
            <w:pPr>
              <w:jc w:val="center"/>
              <w:rPr>
                <w:rFonts w:eastAsia="Calibri"/>
                <w:b/>
                <w:bCs/>
                <w:sz w:val="22"/>
                <w:szCs w:val="22"/>
              </w:rPr>
            </w:pPr>
            <w:r>
              <w:rPr>
                <w:rFonts w:eastAsia="Calibri"/>
                <w:b/>
                <w:bCs/>
                <w:sz w:val="22"/>
                <w:szCs w:val="22"/>
              </w:rPr>
              <w:t>Изх. № ЕО-43/25.08.2022 г.</w:t>
            </w:r>
          </w:p>
        </w:tc>
        <w:tc>
          <w:tcPr>
            <w:tcW w:w="9436" w:type="dxa"/>
            <w:shd w:val="clear" w:color="auto" w:fill="auto"/>
          </w:tcPr>
          <w:p w14:paraId="0D80B389" w14:textId="77777777" w:rsidR="005D7908" w:rsidRPr="005D7908" w:rsidRDefault="005D7908" w:rsidP="005D7908">
            <w:pPr>
              <w:pStyle w:val="Bodytext20"/>
              <w:shd w:val="clear" w:color="auto" w:fill="auto"/>
              <w:spacing w:before="0" w:after="0" w:line="240" w:lineRule="auto"/>
            </w:pPr>
            <w:r w:rsidRPr="005D7908">
              <w:rPr>
                <w:color w:val="000000"/>
                <w:lang w:val="bg-BG" w:eastAsia="bg-BG" w:bidi="bg-BG"/>
              </w:rPr>
              <w:t>В отговор на Ваше писмо с изх. № ЕО-43/08.07.2022 г. на Министерство на околната среда и водите (МОСВ) с приложено задание за обхват и съдържание на доклад за ЕО, схема за провеждане на консултации, и след преглед на документацията изразяваме следното становище:</w:t>
            </w:r>
          </w:p>
          <w:p w14:paraId="1D743968" w14:textId="77777777" w:rsidR="005D7908" w:rsidRPr="005D7908" w:rsidRDefault="005D7908" w:rsidP="005D7908">
            <w:pPr>
              <w:pStyle w:val="Bodytext30"/>
              <w:numPr>
                <w:ilvl w:val="0"/>
                <w:numId w:val="21"/>
              </w:numPr>
              <w:shd w:val="clear" w:color="auto" w:fill="auto"/>
              <w:tabs>
                <w:tab w:val="left" w:pos="1030"/>
              </w:tabs>
              <w:spacing w:before="0" w:after="0" w:line="240" w:lineRule="auto"/>
              <w:rPr>
                <w:b/>
                <w:bCs/>
                <w:sz w:val="22"/>
                <w:szCs w:val="22"/>
              </w:rPr>
            </w:pPr>
            <w:r w:rsidRPr="005D7908">
              <w:rPr>
                <w:b/>
                <w:bCs/>
                <w:color w:val="000000"/>
                <w:sz w:val="22"/>
                <w:szCs w:val="22"/>
                <w:lang w:val="bg-BG" w:eastAsia="bg-BG" w:bidi="bg-BG"/>
              </w:rPr>
              <w:t>По отношение на заданието за обхват и съдържание на ЕО:</w:t>
            </w:r>
          </w:p>
          <w:p w14:paraId="0ECB0BD3" w14:textId="77777777" w:rsidR="005D7908" w:rsidRPr="005D7908" w:rsidRDefault="005D7908" w:rsidP="005D7908">
            <w:pPr>
              <w:pStyle w:val="Bodytext20"/>
              <w:shd w:val="clear" w:color="auto" w:fill="auto"/>
              <w:spacing w:before="0" w:after="0" w:line="240" w:lineRule="auto"/>
            </w:pPr>
            <w:r w:rsidRPr="005D7908">
              <w:rPr>
                <w:color w:val="000000"/>
                <w:lang w:val="bg-BG" w:eastAsia="bg-BG" w:bidi="bg-BG"/>
              </w:rPr>
              <w:t xml:space="preserve">Заданието е изготвено при съобразяване разпоредбата на чл. 86, ал. 3 на </w:t>
            </w:r>
            <w:r w:rsidRPr="005D7908">
              <w:rPr>
                <w:rStyle w:val="Bodytext2Italic"/>
                <w:sz w:val="22"/>
                <w:szCs w:val="22"/>
              </w:rPr>
              <w:t>Закона за опазване на околната среда</w:t>
            </w:r>
            <w:r w:rsidRPr="005D7908">
              <w:rPr>
                <w:rStyle w:val="Bodytext2Bold"/>
              </w:rPr>
              <w:t xml:space="preserve"> </w:t>
            </w:r>
            <w:r w:rsidRPr="005D7908">
              <w:rPr>
                <w:color w:val="000000"/>
                <w:lang w:val="bg-BG" w:eastAsia="bg-BG" w:bidi="bg-BG"/>
              </w:rPr>
              <w:t xml:space="preserve">(ЗООС) и чл. 17, ал. 1 на </w:t>
            </w:r>
            <w:r w:rsidRPr="005D7908">
              <w:rPr>
                <w:rStyle w:val="Bodytext2Italic"/>
                <w:sz w:val="22"/>
                <w:szCs w:val="22"/>
              </w:rPr>
              <w:t>Наредбата за условията и реда за извършване на екологична оценка на планове и програми</w:t>
            </w:r>
            <w:r w:rsidRPr="005D7908">
              <w:rPr>
                <w:rStyle w:val="Bodytext2Bold"/>
              </w:rPr>
              <w:t xml:space="preserve"> </w:t>
            </w:r>
            <w:r w:rsidRPr="005D7908">
              <w:rPr>
                <w:color w:val="000000"/>
                <w:lang w:val="bg-BG" w:eastAsia="bg-BG" w:bidi="bg-BG"/>
              </w:rPr>
              <w:t>(Наредбата за ЕО) по отношение на изискванията към обхвата и съдържанието на Доклада за ЕО. По представената в заданието информация имаме следните бележки и препоръки:</w:t>
            </w:r>
          </w:p>
          <w:p w14:paraId="1E91443E" w14:textId="1F63B1BB" w:rsidR="005D7908" w:rsidRPr="00C12D2B" w:rsidRDefault="005D7908" w:rsidP="005D7908">
            <w:pPr>
              <w:widowControl w:val="0"/>
              <w:numPr>
                <w:ilvl w:val="0"/>
                <w:numId w:val="22"/>
              </w:numPr>
              <w:tabs>
                <w:tab w:val="left" w:pos="1005"/>
              </w:tabs>
              <w:jc w:val="both"/>
              <w:rPr>
                <w:sz w:val="22"/>
                <w:szCs w:val="22"/>
              </w:rPr>
            </w:pPr>
            <w:r w:rsidRPr="005D7908">
              <w:rPr>
                <w:rStyle w:val="Bodytext4NotItalic"/>
                <w:i w:val="0"/>
                <w:iCs w:val="0"/>
                <w:sz w:val="22"/>
                <w:szCs w:val="22"/>
              </w:rPr>
              <w:t xml:space="preserve">В т. 1.4. на заданието </w:t>
            </w:r>
            <w:r w:rsidRPr="005D7908">
              <w:rPr>
                <w:rStyle w:val="Bodytext40"/>
                <w:i w:val="0"/>
                <w:iCs w:val="0"/>
                <w:sz w:val="22"/>
                <w:szCs w:val="22"/>
              </w:rPr>
              <w:t>,,</w:t>
            </w:r>
            <w:r w:rsidRPr="005D7908">
              <w:rPr>
                <w:color w:val="000000"/>
                <w:sz w:val="22"/>
                <w:szCs w:val="22"/>
                <w:lang w:bidi="bg-BG"/>
              </w:rPr>
              <w:t>Връзки на НСОС с други съотносими планове, програми и стратегии</w:t>
            </w:r>
            <w:r w:rsidRPr="005D7908">
              <w:rPr>
                <w:rStyle w:val="Bodytext4NotItalic"/>
                <w:i w:val="0"/>
                <w:iCs w:val="0"/>
                <w:sz w:val="22"/>
                <w:szCs w:val="22"/>
              </w:rPr>
              <w:t>“ следва да се добави</w:t>
            </w:r>
            <w:r w:rsidRPr="005D7908">
              <w:rPr>
                <w:rStyle w:val="Bodytext4NotItalic"/>
                <w:sz w:val="22"/>
                <w:szCs w:val="22"/>
              </w:rPr>
              <w:t xml:space="preserve"> „</w:t>
            </w:r>
            <w:r w:rsidRPr="005D7908">
              <w:rPr>
                <w:color w:val="000000"/>
                <w:sz w:val="22"/>
                <w:szCs w:val="22"/>
                <w:lang w:bidi="bg-BG"/>
              </w:rPr>
              <w:t>Морска стратегия на Република България".</w:t>
            </w:r>
          </w:p>
          <w:p w14:paraId="4EA614A5" w14:textId="77777777" w:rsidR="00C12D2B" w:rsidRPr="005D7908" w:rsidRDefault="00C12D2B" w:rsidP="00C12D2B">
            <w:pPr>
              <w:widowControl w:val="0"/>
              <w:tabs>
                <w:tab w:val="left" w:pos="1005"/>
              </w:tabs>
              <w:jc w:val="both"/>
              <w:rPr>
                <w:sz w:val="22"/>
                <w:szCs w:val="22"/>
              </w:rPr>
            </w:pPr>
          </w:p>
          <w:p w14:paraId="45F3C6E7" w14:textId="102CBA69" w:rsidR="005D7908" w:rsidRPr="00C12D2B" w:rsidRDefault="005D7908" w:rsidP="005D7908">
            <w:pPr>
              <w:pStyle w:val="Bodytext20"/>
              <w:numPr>
                <w:ilvl w:val="0"/>
                <w:numId w:val="22"/>
              </w:numPr>
              <w:shd w:val="clear" w:color="auto" w:fill="auto"/>
              <w:tabs>
                <w:tab w:val="left" w:pos="1015"/>
              </w:tabs>
              <w:spacing w:before="0" w:after="0" w:line="240" w:lineRule="auto"/>
            </w:pPr>
            <w:r w:rsidRPr="005D7908">
              <w:rPr>
                <w:color w:val="000000"/>
                <w:lang w:val="bg-BG" w:eastAsia="bg-BG" w:bidi="bg-BG"/>
              </w:rPr>
              <w:t>Необходимо е да се вземе предвид, че към настоящия момент се извършва актуализация на четирите Планове за управление на речните басейни и Планове за управление на риска от наводнения за периода 2021-2027 г.</w:t>
            </w:r>
          </w:p>
          <w:p w14:paraId="2985D7E7" w14:textId="77777777" w:rsidR="00C12D2B" w:rsidRDefault="00C12D2B" w:rsidP="00C12D2B">
            <w:pPr>
              <w:pStyle w:val="ListParagraph"/>
            </w:pPr>
          </w:p>
          <w:p w14:paraId="1EF7F52F" w14:textId="77777777" w:rsidR="00C12D2B" w:rsidRPr="005D7908" w:rsidRDefault="00C12D2B" w:rsidP="00C12D2B">
            <w:pPr>
              <w:pStyle w:val="Bodytext20"/>
              <w:shd w:val="clear" w:color="auto" w:fill="auto"/>
              <w:tabs>
                <w:tab w:val="left" w:pos="1015"/>
              </w:tabs>
              <w:spacing w:before="0" w:after="0" w:line="240" w:lineRule="auto"/>
            </w:pPr>
          </w:p>
          <w:p w14:paraId="34227797" w14:textId="77777777" w:rsidR="005D7908" w:rsidRPr="005D7908" w:rsidRDefault="005D7908" w:rsidP="005D7908">
            <w:pPr>
              <w:pStyle w:val="Bodytext20"/>
              <w:numPr>
                <w:ilvl w:val="0"/>
                <w:numId w:val="22"/>
              </w:numPr>
              <w:shd w:val="clear" w:color="auto" w:fill="auto"/>
              <w:tabs>
                <w:tab w:val="left" w:pos="1049"/>
              </w:tabs>
              <w:spacing w:before="0" w:after="0" w:line="240" w:lineRule="auto"/>
            </w:pPr>
            <w:r w:rsidRPr="005D7908">
              <w:rPr>
                <w:color w:val="000000"/>
                <w:lang w:val="bg-BG" w:eastAsia="bg-BG" w:bidi="bg-BG"/>
              </w:rPr>
              <w:t>Информацията, представена в т. 2.1.8 на стр. 83 от заданието да се актуализира,</w:t>
            </w:r>
          </w:p>
          <w:p w14:paraId="2952B65F" w14:textId="14E49842" w:rsidR="005D7908" w:rsidRPr="005D7908" w:rsidRDefault="005D7908" w:rsidP="005D7908">
            <w:pPr>
              <w:pStyle w:val="Bodytext20"/>
              <w:shd w:val="clear" w:color="auto" w:fill="auto"/>
              <w:tabs>
                <w:tab w:val="left" w:pos="2222"/>
              </w:tabs>
              <w:spacing w:before="0" w:after="0" w:line="240" w:lineRule="auto"/>
            </w:pPr>
            <w:r w:rsidRPr="005D7908">
              <w:rPr>
                <w:color w:val="000000"/>
                <w:lang w:val="bg-BG" w:eastAsia="bg-BG" w:bidi="bg-BG"/>
              </w:rPr>
              <w:t>съгласно:</w:t>
            </w:r>
            <w:r w:rsidRPr="005D7908">
              <w:rPr>
                <w:color w:val="000000"/>
                <w:lang w:val="bg-BG" w:eastAsia="bg-BG" w:bidi="bg-BG"/>
              </w:rPr>
              <w:tab/>
            </w:r>
            <w:r w:rsidRPr="005D7908">
              <w:t>https://www.moew.govemment.bg/bg/priroda/natura-2000/natura-2000-v-</w:t>
            </w:r>
          </w:p>
          <w:p w14:paraId="652B1E2C" w14:textId="6733F8AC" w:rsidR="005D7908" w:rsidRDefault="005D7908" w:rsidP="005D7908">
            <w:pPr>
              <w:pStyle w:val="Bodytext20"/>
              <w:shd w:val="clear" w:color="auto" w:fill="auto"/>
              <w:spacing w:before="0" w:after="0" w:line="240" w:lineRule="auto"/>
              <w:rPr>
                <w:color w:val="000000"/>
                <w:lang w:eastAsia="en-GB" w:bidi="en-GB"/>
              </w:rPr>
            </w:pPr>
            <w:proofErr w:type="spellStart"/>
            <w:r w:rsidRPr="005D7908">
              <w:t>bulgariva</w:t>
            </w:r>
            <w:proofErr w:type="spellEnd"/>
            <w:r w:rsidRPr="005D7908">
              <w:t>/obsta-informaciya-za-ekologichnata-mreia-natura-2000/</w:t>
            </w:r>
            <w:r w:rsidRPr="005D7908">
              <w:rPr>
                <w:color w:val="000000"/>
                <w:lang w:eastAsia="en-GB" w:bidi="en-GB"/>
              </w:rPr>
              <w:t>.</w:t>
            </w:r>
          </w:p>
          <w:p w14:paraId="4FD7C775" w14:textId="240BBFB4" w:rsidR="00C12D2B" w:rsidRDefault="00C12D2B" w:rsidP="005D7908">
            <w:pPr>
              <w:pStyle w:val="Bodytext20"/>
              <w:shd w:val="clear" w:color="auto" w:fill="auto"/>
              <w:spacing w:before="0" w:after="0" w:line="240" w:lineRule="auto"/>
              <w:rPr>
                <w:color w:val="000000"/>
                <w:lang w:eastAsia="en-GB" w:bidi="en-GB"/>
              </w:rPr>
            </w:pPr>
          </w:p>
          <w:p w14:paraId="71C61AF4" w14:textId="5804F62E" w:rsidR="00C12D2B" w:rsidRDefault="00C12D2B" w:rsidP="005D7908">
            <w:pPr>
              <w:pStyle w:val="Bodytext20"/>
              <w:shd w:val="clear" w:color="auto" w:fill="auto"/>
              <w:spacing w:before="0" w:after="0" w:line="240" w:lineRule="auto"/>
              <w:rPr>
                <w:color w:val="000000"/>
                <w:lang w:eastAsia="en-GB" w:bidi="en-GB"/>
              </w:rPr>
            </w:pPr>
          </w:p>
          <w:p w14:paraId="51652025" w14:textId="77777777" w:rsidR="00C12D2B" w:rsidRPr="005D7908" w:rsidRDefault="00C12D2B" w:rsidP="005D7908">
            <w:pPr>
              <w:pStyle w:val="Bodytext20"/>
              <w:shd w:val="clear" w:color="auto" w:fill="auto"/>
              <w:spacing w:before="0" w:after="0" w:line="240" w:lineRule="auto"/>
            </w:pPr>
          </w:p>
          <w:p w14:paraId="7E198DFF" w14:textId="77777777" w:rsidR="005D7908" w:rsidRPr="005D7908" w:rsidRDefault="005D7908" w:rsidP="005D7908">
            <w:pPr>
              <w:pStyle w:val="Bodytext20"/>
              <w:numPr>
                <w:ilvl w:val="0"/>
                <w:numId w:val="22"/>
              </w:numPr>
              <w:shd w:val="clear" w:color="auto" w:fill="auto"/>
              <w:tabs>
                <w:tab w:val="left" w:pos="1106"/>
              </w:tabs>
              <w:spacing w:before="0" w:after="0" w:line="240" w:lineRule="auto"/>
            </w:pPr>
            <w:r w:rsidRPr="005D7908">
              <w:rPr>
                <w:color w:val="000000"/>
                <w:lang w:val="bg-BG" w:eastAsia="bg-BG" w:bidi="bg-BG"/>
              </w:rPr>
              <w:lastRenderedPageBreak/>
              <w:t>Информацията, представена на стр. 84, в т. 2.1.9 от заданието за защитени територии по смисъла на Закона за защитените територии да се коригира както следва:</w:t>
            </w:r>
          </w:p>
          <w:p w14:paraId="3C4E4595" w14:textId="77777777" w:rsidR="005D7908" w:rsidRDefault="005D7908" w:rsidP="005D7908">
            <w:pPr>
              <w:pStyle w:val="Bodytext20"/>
              <w:shd w:val="clear" w:color="auto" w:fill="auto"/>
              <w:spacing w:before="0" w:after="0" w:line="240" w:lineRule="auto"/>
              <w:rPr>
                <w:color w:val="000000"/>
                <w:lang w:val="bg-BG" w:eastAsia="bg-BG" w:bidi="bg-BG"/>
              </w:rPr>
            </w:pPr>
            <w:r w:rsidRPr="005D7908">
              <w:rPr>
                <w:color w:val="000000"/>
                <w:lang w:val="bg-BG" w:eastAsia="bg-BG" w:bidi="bg-BG"/>
              </w:rPr>
              <w:t xml:space="preserve">Към настоящия момент (към 31 юли 2022 г.) в България са обявени 1033 защитени територии, които обхващат площ от 584 621,5 </w:t>
            </w:r>
            <w:r>
              <w:rPr>
                <w:color w:val="000000"/>
                <w:lang w:eastAsia="bg-BG" w:bidi="bg-BG"/>
              </w:rPr>
              <w:t>ha</w:t>
            </w:r>
            <w:r w:rsidRPr="005D7908">
              <w:rPr>
                <w:color w:val="000000"/>
                <w:lang w:val="bg-BG" w:eastAsia="bg-BG" w:bidi="bg-BG"/>
              </w:rPr>
              <w:t xml:space="preserve"> или 5.27 % от територията на страната. </w:t>
            </w:r>
          </w:p>
          <w:p w14:paraId="3569643A" w14:textId="7A1C4756" w:rsidR="005D7908" w:rsidRPr="005D7908" w:rsidRDefault="005D7908" w:rsidP="005D7908">
            <w:pPr>
              <w:pStyle w:val="Bodytext20"/>
              <w:shd w:val="clear" w:color="auto" w:fill="auto"/>
              <w:spacing w:before="0" w:after="0" w:line="240" w:lineRule="auto"/>
            </w:pPr>
            <w:r w:rsidRPr="005D7908">
              <w:rPr>
                <w:color w:val="000000"/>
                <w:lang w:val="bg-BG" w:eastAsia="bg-BG" w:bidi="bg-BG"/>
              </w:rPr>
              <w:t xml:space="preserve">За периода 2004-2022 г. (към 31 юли 2022 г.) площта на защитените територии се е увеличила с 39617, 5 </w:t>
            </w:r>
            <w:r>
              <w:rPr>
                <w:color w:val="000000"/>
                <w:lang w:eastAsia="bg-BG" w:bidi="bg-BG"/>
              </w:rPr>
              <w:t>ha</w:t>
            </w:r>
            <w:r w:rsidRPr="005D7908">
              <w:rPr>
                <w:color w:val="000000"/>
                <w:lang w:val="bg-BG" w:eastAsia="bg-BG" w:bidi="bg-BG"/>
              </w:rPr>
              <w:t>.</w:t>
            </w:r>
          </w:p>
          <w:p w14:paraId="2736D0D3" w14:textId="77777777" w:rsidR="005D7908" w:rsidRPr="005D7908" w:rsidRDefault="005D7908" w:rsidP="005D7908">
            <w:pPr>
              <w:pStyle w:val="Bodytext20"/>
              <w:shd w:val="clear" w:color="auto" w:fill="auto"/>
              <w:spacing w:before="0" w:after="0" w:line="240" w:lineRule="auto"/>
            </w:pPr>
            <w:r w:rsidRPr="005D7908">
              <w:rPr>
                <w:color w:val="000000"/>
                <w:lang w:val="bg-BG" w:eastAsia="bg-BG" w:bidi="bg-BG"/>
              </w:rPr>
              <w:t>Според Закона за защитените територии, защитените територии са категоризирани в 6 категории, както следва:</w:t>
            </w:r>
          </w:p>
          <w:p w14:paraId="7CF5FAA0" w14:textId="3EBA491B" w:rsidR="005D7908" w:rsidRPr="005D7908" w:rsidRDefault="005D7908" w:rsidP="005D7908">
            <w:pPr>
              <w:pStyle w:val="Bodytext20"/>
              <w:numPr>
                <w:ilvl w:val="0"/>
                <w:numId w:val="23"/>
              </w:numPr>
              <w:shd w:val="clear" w:color="auto" w:fill="auto"/>
              <w:tabs>
                <w:tab w:val="left" w:pos="962"/>
              </w:tabs>
              <w:spacing w:before="0" w:after="0" w:line="240" w:lineRule="auto"/>
            </w:pPr>
            <w:r w:rsidRPr="005D7908">
              <w:rPr>
                <w:color w:val="000000"/>
                <w:lang w:val="bg-BG" w:eastAsia="bg-BG" w:bidi="bg-BG"/>
              </w:rPr>
              <w:t xml:space="preserve">национални паркове - 3, с площ 150798,7 </w:t>
            </w:r>
            <w:r>
              <w:rPr>
                <w:color w:val="000000"/>
                <w:lang w:eastAsia="bg-BG" w:bidi="bg-BG"/>
              </w:rPr>
              <w:t>ha</w:t>
            </w:r>
            <w:r w:rsidRPr="005D7908">
              <w:rPr>
                <w:color w:val="000000"/>
                <w:lang w:val="bg-BG" w:eastAsia="bg-BG" w:bidi="bg-BG"/>
              </w:rPr>
              <w:t>;</w:t>
            </w:r>
          </w:p>
          <w:p w14:paraId="039CD360" w14:textId="3CCE44F1" w:rsidR="005D7908" w:rsidRPr="005D7908" w:rsidRDefault="005D7908" w:rsidP="005D7908">
            <w:pPr>
              <w:pStyle w:val="Bodytext20"/>
              <w:numPr>
                <w:ilvl w:val="0"/>
                <w:numId w:val="23"/>
              </w:numPr>
              <w:shd w:val="clear" w:color="auto" w:fill="auto"/>
              <w:tabs>
                <w:tab w:val="left" w:pos="962"/>
              </w:tabs>
              <w:spacing w:before="0" w:after="0" w:line="240" w:lineRule="auto"/>
            </w:pPr>
            <w:r w:rsidRPr="005D7908">
              <w:rPr>
                <w:color w:val="000000"/>
                <w:lang w:val="bg-BG" w:eastAsia="bg-BG" w:bidi="bg-BG"/>
              </w:rPr>
              <w:t xml:space="preserve">природни паркове - 11, с площ 256441,4 </w:t>
            </w:r>
            <w:r>
              <w:rPr>
                <w:color w:val="000000"/>
                <w:lang w:eastAsia="bg-BG" w:bidi="bg-BG"/>
              </w:rPr>
              <w:t>ha</w:t>
            </w:r>
            <w:r w:rsidRPr="005D7908">
              <w:rPr>
                <w:color w:val="000000"/>
                <w:lang w:val="bg-BG" w:eastAsia="bg-BG" w:bidi="bg-BG"/>
              </w:rPr>
              <w:t>;</w:t>
            </w:r>
          </w:p>
          <w:p w14:paraId="3265B81B" w14:textId="4BAAA62E" w:rsidR="005D7908" w:rsidRPr="005D7908" w:rsidRDefault="005D7908" w:rsidP="005D7908">
            <w:pPr>
              <w:pStyle w:val="Bodytext20"/>
              <w:numPr>
                <w:ilvl w:val="0"/>
                <w:numId w:val="23"/>
              </w:numPr>
              <w:shd w:val="clear" w:color="auto" w:fill="auto"/>
              <w:tabs>
                <w:tab w:val="left" w:pos="962"/>
              </w:tabs>
              <w:spacing w:before="0" w:after="0" w:line="240" w:lineRule="auto"/>
            </w:pPr>
            <w:r w:rsidRPr="005D7908">
              <w:rPr>
                <w:color w:val="000000"/>
                <w:lang w:val="bg-BG" w:eastAsia="bg-BG" w:bidi="bg-BG"/>
              </w:rPr>
              <w:t xml:space="preserve">резервати - 55, с площ 77204,2 </w:t>
            </w:r>
            <w:r>
              <w:rPr>
                <w:color w:val="000000"/>
                <w:lang w:eastAsia="bg-BG" w:bidi="bg-BG"/>
              </w:rPr>
              <w:t>ha</w:t>
            </w:r>
            <w:r w:rsidRPr="005D7908">
              <w:rPr>
                <w:color w:val="000000"/>
                <w:lang w:val="bg-BG" w:eastAsia="bg-BG" w:bidi="bg-BG"/>
              </w:rPr>
              <w:t>;</w:t>
            </w:r>
          </w:p>
          <w:p w14:paraId="0354C06D" w14:textId="023695B5" w:rsidR="005D7908" w:rsidRPr="005D7908" w:rsidRDefault="005D7908" w:rsidP="005D7908">
            <w:pPr>
              <w:pStyle w:val="Bodytext20"/>
              <w:numPr>
                <w:ilvl w:val="0"/>
                <w:numId w:val="23"/>
              </w:numPr>
              <w:shd w:val="clear" w:color="auto" w:fill="auto"/>
              <w:tabs>
                <w:tab w:val="left" w:pos="962"/>
              </w:tabs>
              <w:spacing w:before="0" w:after="0" w:line="240" w:lineRule="auto"/>
            </w:pPr>
            <w:r w:rsidRPr="005D7908">
              <w:rPr>
                <w:color w:val="000000"/>
                <w:lang w:val="bg-BG" w:eastAsia="bg-BG" w:bidi="bg-BG"/>
              </w:rPr>
              <w:t xml:space="preserve">поддържани резервати - 35, с площ 4540,2 </w:t>
            </w:r>
            <w:r>
              <w:rPr>
                <w:color w:val="000000"/>
                <w:lang w:eastAsia="bg-BG" w:bidi="bg-BG"/>
              </w:rPr>
              <w:t>ha</w:t>
            </w:r>
            <w:r w:rsidRPr="005D7908">
              <w:rPr>
                <w:color w:val="000000"/>
                <w:lang w:val="bg-BG" w:eastAsia="bg-BG" w:bidi="bg-BG"/>
              </w:rPr>
              <w:t>;</w:t>
            </w:r>
          </w:p>
          <w:p w14:paraId="6566B631" w14:textId="2F1FB648" w:rsidR="005D7908" w:rsidRPr="005D7908" w:rsidRDefault="005D7908" w:rsidP="005D7908">
            <w:pPr>
              <w:pStyle w:val="Bodytext20"/>
              <w:numPr>
                <w:ilvl w:val="0"/>
                <w:numId w:val="23"/>
              </w:numPr>
              <w:shd w:val="clear" w:color="auto" w:fill="auto"/>
              <w:tabs>
                <w:tab w:val="left" w:pos="962"/>
              </w:tabs>
              <w:spacing w:before="0" w:after="0" w:line="240" w:lineRule="auto"/>
            </w:pPr>
            <w:r w:rsidRPr="005D7908">
              <w:rPr>
                <w:color w:val="000000"/>
                <w:lang w:val="bg-BG" w:eastAsia="bg-BG" w:bidi="bg-BG"/>
              </w:rPr>
              <w:t xml:space="preserve">защитени местности - 579, с площ 77591,6 </w:t>
            </w:r>
            <w:r>
              <w:rPr>
                <w:color w:val="000000"/>
                <w:lang w:eastAsia="bg-BG" w:bidi="bg-BG"/>
              </w:rPr>
              <w:t>ha</w:t>
            </w:r>
            <w:r w:rsidRPr="005D7908">
              <w:rPr>
                <w:color w:val="000000"/>
                <w:lang w:val="bg-BG" w:eastAsia="bg-BG" w:bidi="bg-BG"/>
              </w:rPr>
              <w:t>;</w:t>
            </w:r>
          </w:p>
          <w:p w14:paraId="3068502B" w14:textId="3DA06FDF" w:rsidR="005D7908" w:rsidRPr="005D7908" w:rsidRDefault="005D7908" w:rsidP="005D7908">
            <w:pPr>
              <w:pStyle w:val="Bodytext20"/>
              <w:numPr>
                <w:ilvl w:val="0"/>
                <w:numId w:val="23"/>
              </w:numPr>
              <w:shd w:val="clear" w:color="auto" w:fill="auto"/>
              <w:tabs>
                <w:tab w:val="left" w:pos="962"/>
              </w:tabs>
              <w:spacing w:before="0" w:after="0" w:line="240" w:lineRule="auto"/>
            </w:pPr>
            <w:r w:rsidRPr="005D7908">
              <w:rPr>
                <w:color w:val="000000"/>
                <w:lang w:val="bg-BG" w:eastAsia="bg-BG" w:bidi="bg-BG"/>
              </w:rPr>
              <w:t xml:space="preserve">природни забележителности - 350, с площ 18045,3 </w:t>
            </w:r>
            <w:r>
              <w:rPr>
                <w:color w:val="000000"/>
                <w:lang w:eastAsia="bg-BG" w:bidi="bg-BG"/>
              </w:rPr>
              <w:t>ha.</w:t>
            </w:r>
          </w:p>
          <w:p w14:paraId="2CD84E59" w14:textId="77777777" w:rsidR="005D7908" w:rsidRPr="005D7908" w:rsidRDefault="005D7908" w:rsidP="005D7908">
            <w:pPr>
              <w:pStyle w:val="Bodytext20"/>
              <w:shd w:val="clear" w:color="auto" w:fill="auto"/>
              <w:spacing w:before="0" w:after="0" w:line="240" w:lineRule="auto"/>
            </w:pPr>
            <w:r w:rsidRPr="005D7908">
              <w:rPr>
                <w:color w:val="000000"/>
                <w:lang w:val="bg-BG" w:eastAsia="bg-BG" w:bidi="bg-BG"/>
              </w:rPr>
              <w:t>Защитените територии и ефективното им опазване допринасят за изпълнението на изискванията на редица международни конвенции и споразумения, по които България е страна.</w:t>
            </w:r>
          </w:p>
          <w:p w14:paraId="0142862D" w14:textId="4B72EEB0" w:rsidR="005D7908" w:rsidRPr="005D7908" w:rsidRDefault="005D7908" w:rsidP="005D7908">
            <w:pPr>
              <w:widowControl w:val="0"/>
              <w:numPr>
                <w:ilvl w:val="0"/>
                <w:numId w:val="22"/>
              </w:numPr>
              <w:tabs>
                <w:tab w:val="left" w:pos="904"/>
              </w:tabs>
              <w:jc w:val="both"/>
              <w:rPr>
                <w:sz w:val="22"/>
                <w:szCs w:val="22"/>
              </w:rPr>
            </w:pPr>
            <w:r w:rsidRPr="005D7908">
              <w:rPr>
                <w:rStyle w:val="Bodytext4NotItalic"/>
                <w:i w:val="0"/>
                <w:iCs w:val="0"/>
                <w:sz w:val="22"/>
                <w:szCs w:val="22"/>
              </w:rPr>
              <w:t>По отношение на</w:t>
            </w:r>
            <w:r w:rsidRPr="005D7908">
              <w:rPr>
                <w:rStyle w:val="Bodytext4NotItalic"/>
                <w:sz w:val="22"/>
                <w:szCs w:val="22"/>
              </w:rPr>
              <w:t xml:space="preserve"> </w:t>
            </w:r>
            <w:r w:rsidRPr="005D7908">
              <w:rPr>
                <w:color w:val="000000"/>
                <w:sz w:val="22"/>
                <w:szCs w:val="22"/>
                <w:lang w:bidi="bg-BG"/>
              </w:rPr>
              <w:t>„Опасни химични вещества и риск от големи аварии</w:t>
            </w:r>
            <w:r w:rsidRPr="005D7908">
              <w:rPr>
                <w:rStyle w:val="Bodytext511pt"/>
                <w:i w:val="0"/>
                <w:iCs w:val="0"/>
                <w:u w:val="none"/>
              </w:rPr>
              <w:t xml:space="preserve">“: </w:t>
            </w:r>
            <w:r w:rsidRPr="005D7908">
              <w:rPr>
                <w:rStyle w:val="Bodytext4NotItalic"/>
                <w:i w:val="0"/>
                <w:iCs w:val="0"/>
                <w:sz w:val="22"/>
                <w:szCs w:val="22"/>
              </w:rPr>
              <w:t>в т. 2.1.15: във второто изречение текст</w:t>
            </w:r>
            <w:r>
              <w:rPr>
                <w:rStyle w:val="Bodytext4NotItalic"/>
                <w:i w:val="0"/>
                <w:iCs w:val="0"/>
                <w:sz w:val="22"/>
                <w:szCs w:val="22"/>
              </w:rPr>
              <w:t>ът</w:t>
            </w:r>
            <w:r w:rsidRPr="005D7908">
              <w:rPr>
                <w:rStyle w:val="Bodytext4NotItalic"/>
                <w:i w:val="0"/>
                <w:iCs w:val="0"/>
                <w:sz w:val="22"/>
                <w:szCs w:val="22"/>
              </w:rPr>
              <w:t xml:space="preserve"> в скобите да бъде редактиран/заменен по следния начин</w:t>
            </w:r>
            <w:r w:rsidRPr="005D7908">
              <w:rPr>
                <w:rStyle w:val="Bodytext4NotItalic"/>
                <w:sz w:val="22"/>
                <w:szCs w:val="22"/>
              </w:rPr>
              <w:t xml:space="preserve">: </w:t>
            </w:r>
            <w:r w:rsidRPr="005D7908">
              <w:rPr>
                <w:rStyle w:val="Bodytext511pt"/>
                <w:i w:val="0"/>
                <w:iCs w:val="0"/>
                <w:u w:val="none"/>
              </w:rPr>
              <w:t>„</w:t>
            </w:r>
            <w:r w:rsidRPr="005D7908">
              <w:rPr>
                <w:color w:val="000000"/>
                <w:sz w:val="22"/>
                <w:szCs w:val="22"/>
                <w:lang w:bidi="bg-BG"/>
              </w:rPr>
              <w:t>(когато е над съответното прагово количество</w:t>
            </w:r>
            <w:r>
              <w:rPr>
                <w:color w:val="000000"/>
                <w:sz w:val="22"/>
                <w:szCs w:val="22"/>
                <w:lang w:val="en-GB" w:bidi="bg-BG"/>
              </w:rPr>
              <w:t>,</w:t>
            </w:r>
            <w:r w:rsidRPr="005D7908">
              <w:rPr>
                <w:color w:val="000000"/>
                <w:sz w:val="22"/>
                <w:szCs w:val="22"/>
                <w:lang w:bidi="bg-BG"/>
              </w:rPr>
              <w:t xml:space="preserve"> </w:t>
            </w:r>
            <w:bookmarkStart w:id="0" w:name="_Hlk113202694"/>
            <w:r w:rsidRPr="005D7908">
              <w:rPr>
                <w:color w:val="000000"/>
                <w:sz w:val="22"/>
                <w:szCs w:val="22"/>
                <w:lang w:bidi="bg-BG"/>
              </w:rPr>
              <w:t>посочено в част 1 и/или част 2, колона 2 и 3 от Приложение № 3 от ЗООС</w:t>
            </w:r>
            <w:bookmarkEnd w:id="0"/>
            <w:r w:rsidRPr="005D7908">
              <w:rPr>
                <w:color w:val="000000"/>
                <w:sz w:val="22"/>
                <w:szCs w:val="22"/>
                <w:lang w:bidi="bg-BG"/>
              </w:rPr>
              <w:t>)</w:t>
            </w:r>
            <w:r w:rsidRPr="005D7908">
              <w:rPr>
                <w:rStyle w:val="Bodytext511pt"/>
                <w:i w:val="0"/>
                <w:iCs w:val="0"/>
                <w:u w:val="none"/>
              </w:rPr>
              <w:t>“.</w:t>
            </w:r>
          </w:p>
          <w:p w14:paraId="702217A7" w14:textId="77777777" w:rsidR="005D7908" w:rsidRPr="005D7908" w:rsidRDefault="005D7908" w:rsidP="005D7908">
            <w:pPr>
              <w:widowControl w:val="0"/>
              <w:numPr>
                <w:ilvl w:val="0"/>
                <w:numId w:val="22"/>
              </w:numPr>
              <w:tabs>
                <w:tab w:val="left" w:pos="904"/>
              </w:tabs>
              <w:jc w:val="both"/>
              <w:rPr>
                <w:sz w:val="22"/>
                <w:szCs w:val="22"/>
              </w:rPr>
            </w:pPr>
            <w:r w:rsidRPr="005D7908">
              <w:rPr>
                <w:rStyle w:val="Bodytext4NotItalic"/>
                <w:i w:val="0"/>
                <w:iCs w:val="0"/>
                <w:sz w:val="22"/>
                <w:szCs w:val="22"/>
              </w:rPr>
              <w:t xml:space="preserve">Текстът на стр. 43: </w:t>
            </w:r>
            <w:r w:rsidRPr="005D7908">
              <w:rPr>
                <w:i/>
                <w:iCs/>
                <w:color w:val="000000"/>
                <w:sz w:val="22"/>
                <w:szCs w:val="22"/>
                <w:lang w:bidi="bg-BG"/>
              </w:rPr>
              <w:t>„Подобряване на потенциала за намаляване и замяна на производството и употребата на химикали</w:t>
            </w:r>
            <w:r w:rsidRPr="005D7908">
              <w:rPr>
                <w:color w:val="000000"/>
                <w:sz w:val="22"/>
                <w:szCs w:val="22"/>
                <w:lang w:bidi="bg-BG"/>
              </w:rPr>
              <w:t>“</w:t>
            </w:r>
            <w:r w:rsidRPr="005D7908">
              <w:rPr>
                <w:rStyle w:val="Bodytext511pt"/>
                <w:i w:val="0"/>
                <w:iCs w:val="0"/>
                <w:u w:val="none"/>
              </w:rPr>
              <w:t xml:space="preserve"> </w:t>
            </w:r>
            <w:r w:rsidRPr="005D7908">
              <w:rPr>
                <w:rStyle w:val="Bodytext4NotItalic"/>
                <w:i w:val="0"/>
                <w:iCs w:val="0"/>
                <w:sz w:val="22"/>
                <w:szCs w:val="22"/>
              </w:rPr>
              <w:t>да се замени с:</w:t>
            </w:r>
            <w:r w:rsidRPr="005D7908">
              <w:rPr>
                <w:rStyle w:val="Bodytext4NotItalic"/>
                <w:sz w:val="22"/>
                <w:szCs w:val="22"/>
              </w:rPr>
              <w:t xml:space="preserve"> </w:t>
            </w:r>
            <w:r w:rsidRPr="005D7908">
              <w:rPr>
                <w:color w:val="000000"/>
                <w:sz w:val="22"/>
                <w:szCs w:val="22"/>
                <w:lang w:bidi="bg-BG"/>
              </w:rPr>
              <w:t>„</w:t>
            </w:r>
            <w:r w:rsidRPr="005D7908">
              <w:rPr>
                <w:i/>
                <w:iCs/>
                <w:color w:val="000000"/>
                <w:sz w:val="22"/>
                <w:szCs w:val="22"/>
                <w:lang w:bidi="bg-BG"/>
              </w:rPr>
              <w:t>Подобряване на потенциала за намаляване на производството и замяна на употребата на опасните химикали с по-безопасни алтернативи</w:t>
            </w:r>
            <w:r w:rsidRPr="005D7908">
              <w:rPr>
                <w:color w:val="000000"/>
                <w:sz w:val="22"/>
                <w:szCs w:val="22"/>
                <w:lang w:bidi="bg-BG"/>
              </w:rPr>
              <w:t>“.</w:t>
            </w:r>
          </w:p>
          <w:p w14:paraId="66F2616B" w14:textId="77777777" w:rsidR="005D7908" w:rsidRPr="005D7908" w:rsidRDefault="005D7908" w:rsidP="005D7908">
            <w:pPr>
              <w:widowControl w:val="0"/>
              <w:numPr>
                <w:ilvl w:val="0"/>
                <w:numId w:val="22"/>
              </w:numPr>
              <w:tabs>
                <w:tab w:val="left" w:pos="904"/>
              </w:tabs>
              <w:jc w:val="both"/>
              <w:rPr>
                <w:sz w:val="22"/>
                <w:szCs w:val="22"/>
              </w:rPr>
            </w:pPr>
            <w:r w:rsidRPr="005D7908">
              <w:rPr>
                <w:rStyle w:val="Bodytext4NotItalic"/>
                <w:i w:val="0"/>
                <w:iCs w:val="0"/>
                <w:sz w:val="22"/>
                <w:szCs w:val="22"/>
              </w:rPr>
              <w:t>Текстът на стр. 43:</w:t>
            </w:r>
            <w:r w:rsidRPr="005D7908">
              <w:rPr>
                <w:rStyle w:val="Bodytext4NotItalic"/>
                <w:sz w:val="22"/>
                <w:szCs w:val="22"/>
              </w:rPr>
              <w:t xml:space="preserve"> </w:t>
            </w:r>
            <w:r w:rsidRPr="005D7908">
              <w:rPr>
                <w:color w:val="000000"/>
                <w:sz w:val="22"/>
                <w:szCs w:val="22"/>
                <w:lang w:bidi="bg-BG"/>
              </w:rPr>
              <w:t>„</w:t>
            </w:r>
            <w:r w:rsidRPr="005D7908">
              <w:rPr>
                <w:i/>
                <w:iCs/>
                <w:color w:val="000000"/>
                <w:sz w:val="22"/>
                <w:szCs w:val="22"/>
                <w:lang w:bidi="bg-BG"/>
              </w:rPr>
              <w:t xml:space="preserve">Мерки за създаване и насърчаване участието в мрежи за сътрудничество на заинтересованите страни от веригата за доставки за обмен на информация </w:t>
            </w:r>
            <w:r w:rsidRPr="005D7908">
              <w:rPr>
                <w:i/>
                <w:iCs/>
                <w:color w:val="000000"/>
                <w:sz w:val="22"/>
                <w:szCs w:val="22"/>
                <w:lang w:bidi="bg-BG"/>
              </w:rPr>
              <w:lastRenderedPageBreak/>
              <w:t>и стимулиране заместването на опасни химикали</w:t>
            </w:r>
            <w:r w:rsidRPr="005D7908">
              <w:rPr>
                <w:color w:val="000000"/>
                <w:sz w:val="22"/>
                <w:szCs w:val="22"/>
                <w:lang w:bidi="bg-BG"/>
              </w:rPr>
              <w:t xml:space="preserve"> “</w:t>
            </w:r>
            <w:r w:rsidRPr="003E2763">
              <w:rPr>
                <w:rStyle w:val="Bodytext511pt"/>
                <w:i w:val="0"/>
                <w:iCs w:val="0"/>
                <w:u w:val="none"/>
              </w:rPr>
              <w:t xml:space="preserve"> </w:t>
            </w:r>
            <w:r w:rsidRPr="005D7908">
              <w:rPr>
                <w:rStyle w:val="Bodytext4NotItalic"/>
                <w:i w:val="0"/>
                <w:iCs w:val="0"/>
                <w:sz w:val="22"/>
                <w:szCs w:val="22"/>
              </w:rPr>
              <w:t>да се замени с:</w:t>
            </w:r>
            <w:r w:rsidRPr="005D7908">
              <w:rPr>
                <w:rStyle w:val="Bodytext4NotItalic"/>
                <w:sz w:val="22"/>
                <w:szCs w:val="22"/>
              </w:rPr>
              <w:t xml:space="preserve"> </w:t>
            </w:r>
            <w:r w:rsidRPr="005D7908">
              <w:rPr>
                <w:color w:val="000000"/>
                <w:sz w:val="22"/>
                <w:szCs w:val="22"/>
                <w:lang w:bidi="bg-BG"/>
              </w:rPr>
              <w:t>„</w:t>
            </w:r>
            <w:r w:rsidRPr="003E2763">
              <w:rPr>
                <w:i/>
                <w:iCs/>
                <w:color w:val="000000"/>
                <w:sz w:val="22"/>
                <w:szCs w:val="22"/>
                <w:lang w:bidi="bg-BG"/>
              </w:rPr>
              <w:t>Мерки за създаване и насърчаване участието в мрежи за сътрудничество на заинтересованите страни от веригата за доставки за обмен на информация и стимулиране заместването на опасните химикали с по-безопасни алтернативи</w:t>
            </w:r>
            <w:r w:rsidRPr="005D7908">
              <w:rPr>
                <w:color w:val="000000"/>
                <w:sz w:val="22"/>
                <w:szCs w:val="22"/>
                <w:lang w:bidi="bg-BG"/>
              </w:rPr>
              <w:t>“.</w:t>
            </w:r>
          </w:p>
          <w:p w14:paraId="7B904612" w14:textId="15490F47" w:rsidR="005D7908" w:rsidRPr="005D7908" w:rsidRDefault="005D7908" w:rsidP="005D7908">
            <w:pPr>
              <w:widowControl w:val="0"/>
              <w:numPr>
                <w:ilvl w:val="0"/>
                <w:numId w:val="22"/>
              </w:numPr>
              <w:tabs>
                <w:tab w:val="left" w:pos="904"/>
              </w:tabs>
              <w:jc w:val="both"/>
              <w:rPr>
                <w:sz w:val="22"/>
                <w:szCs w:val="22"/>
              </w:rPr>
            </w:pPr>
            <w:r w:rsidRPr="003E2763">
              <w:rPr>
                <w:rStyle w:val="Bodytext4NotItalic"/>
                <w:i w:val="0"/>
                <w:iCs w:val="0"/>
                <w:sz w:val="22"/>
                <w:szCs w:val="22"/>
              </w:rPr>
              <w:t xml:space="preserve">Текстът на стр. 46: </w:t>
            </w:r>
            <w:r w:rsidRPr="003E2763">
              <w:rPr>
                <w:i/>
                <w:iCs/>
                <w:color w:val="000000"/>
                <w:sz w:val="22"/>
                <w:szCs w:val="22"/>
                <w:lang w:bidi="bg-BG"/>
              </w:rPr>
              <w:t>„Разработване и популяризиране на информационни материали, провеждане на информационни кампании насърчаващи информираната замяна на употребата на химикали</w:t>
            </w:r>
            <w:r w:rsidRPr="003E2763">
              <w:rPr>
                <w:rStyle w:val="Bodytext511pt"/>
                <w:i w:val="0"/>
                <w:iCs w:val="0"/>
                <w:u w:val="none"/>
              </w:rPr>
              <w:t>“</w:t>
            </w:r>
            <w:r w:rsidR="003E2763">
              <w:rPr>
                <w:rStyle w:val="Bodytext511pt"/>
                <w:i w:val="0"/>
                <w:iCs w:val="0"/>
                <w:u w:val="none"/>
              </w:rPr>
              <w:t xml:space="preserve"> </w:t>
            </w:r>
            <w:r w:rsidRPr="005D7908">
              <w:rPr>
                <w:rStyle w:val="Bodytext4NotItalic"/>
                <w:sz w:val="22"/>
                <w:szCs w:val="22"/>
              </w:rPr>
              <w:t xml:space="preserve">да се замени с: </w:t>
            </w:r>
            <w:r w:rsidRPr="003E2763">
              <w:rPr>
                <w:rStyle w:val="Bodytext511pt"/>
                <w:i w:val="0"/>
                <w:iCs w:val="0"/>
                <w:u w:val="none"/>
              </w:rPr>
              <w:t>„</w:t>
            </w:r>
            <w:r w:rsidRPr="003E2763">
              <w:rPr>
                <w:i/>
                <w:iCs/>
                <w:color w:val="000000"/>
                <w:sz w:val="22"/>
                <w:szCs w:val="22"/>
                <w:lang w:bidi="bg-BG"/>
              </w:rPr>
              <w:t>Разработване и популяризиране на информационни материали, провеждане на информационни кампании насърчаващи информираната замяна на употребата на опасните химикали с по-безопасни алтернативи</w:t>
            </w:r>
            <w:r w:rsidRPr="005D7908">
              <w:rPr>
                <w:color w:val="000000"/>
                <w:sz w:val="22"/>
                <w:szCs w:val="22"/>
                <w:lang w:bidi="bg-BG"/>
              </w:rPr>
              <w:t>“.</w:t>
            </w:r>
          </w:p>
          <w:p w14:paraId="68DD1892" w14:textId="08D9C667" w:rsidR="005D7908" w:rsidRPr="003E2763" w:rsidRDefault="005D7908" w:rsidP="005D7908">
            <w:pPr>
              <w:widowControl w:val="0"/>
              <w:numPr>
                <w:ilvl w:val="0"/>
                <w:numId w:val="22"/>
              </w:numPr>
              <w:tabs>
                <w:tab w:val="left" w:pos="998"/>
              </w:tabs>
              <w:jc w:val="both"/>
              <w:rPr>
                <w:b/>
                <w:bCs/>
                <w:sz w:val="22"/>
                <w:szCs w:val="22"/>
              </w:rPr>
            </w:pPr>
            <w:r w:rsidRPr="003E2763">
              <w:rPr>
                <w:rStyle w:val="Bodytext4NotItalic"/>
                <w:i w:val="0"/>
                <w:iCs w:val="0"/>
                <w:sz w:val="22"/>
                <w:szCs w:val="22"/>
              </w:rPr>
              <w:t>Текстът на стр. 60:</w:t>
            </w:r>
            <w:r w:rsidRPr="005D7908">
              <w:rPr>
                <w:rStyle w:val="Bodytext4NotItalic"/>
                <w:sz w:val="22"/>
                <w:szCs w:val="22"/>
              </w:rPr>
              <w:t xml:space="preserve"> </w:t>
            </w:r>
            <w:r w:rsidRPr="005D7908">
              <w:rPr>
                <w:color w:val="000000"/>
                <w:sz w:val="22"/>
                <w:szCs w:val="22"/>
                <w:lang w:bidi="bg-BG"/>
              </w:rPr>
              <w:t>„</w:t>
            </w:r>
            <w:r w:rsidRPr="003E2763">
              <w:rPr>
                <w:i/>
                <w:iCs/>
                <w:color w:val="000000"/>
                <w:sz w:val="22"/>
                <w:szCs w:val="22"/>
                <w:lang w:bidi="bg-BG"/>
              </w:rPr>
              <w:t>Методическо подпомагане на експертите от публичната администрация и икономическите оператори за прилагане на превантивните инструменти - ЕО, ОВОС, КР, екологична отговорност, контролната дейност по химикали, вкл. на опасностите от големи аварии с опасни вещества</w:t>
            </w:r>
            <w:r w:rsidRPr="005D7908">
              <w:rPr>
                <w:color w:val="000000"/>
                <w:sz w:val="22"/>
                <w:szCs w:val="22"/>
                <w:lang w:bidi="bg-BG"/>
              </w:rPr>
              <w:t>“</w:t>
            </w:r>
            <w:r w:rsidR="003E2763">
              <w:rPr>
                <w:color w:val="000000"/>
                <w:sz w:val="22"/>
                <w:szCs w:val="22"/>
                <w:lang w:bidi="bg-BG"/>
              </w:rPr>
              <w:t xml:space="preserve"> </w:t>
            </w:r>
            <w:r w:rsidRPr="003E2763">
              <w:rPr>
                <w:rStyle w:val="Bodytext4NotItalic"/>
                <w:i w:val="0"/>
                <w:iCs w:val="0"/>
                <w:sz w:val="22"/>
                <w:szCs w:val="22"/>
              </w:rPr>
              <w:t>да се замени с</w:t>
            </w:r>
            <w:r w:rsidRPr="005D7908">
              <w:rPr>
                <w:rStyle w:val="Bodytext4NotItalic"/>
                <w:sz w:val="22"/>
                <w:szCs w:val="22"/>
              </w:rPr>
              <w:t xml:space="preserve">: </w:t>
            </w:r>
            <w:r w:rsidRPr="005D7908">
              <w:rPr>
                <w:color w:val="000000"/>
                <w:sz w:val="22"/>
                <w:szCs w:val="22"/>
                <w:lang w:bidi="bg-BG"/>
              </w:rPr>
              <w:t>„</w:t>
            </w:r>
            <w:r w:rsidRPr="003E2763">
              <w:rPr>
                <w:i/>
                <w:iCs/>
                <w:color w:val="000000"/>
                <w:sz w:val="22"/>
                <w:szCs w:val="22"/>
                <w:lang w:bidi="bg-BG"/>
              </w:rPr>
              <w:t>Методическо подпомагане на експертите от публичната администрация и икономическите оператори за прилагане на превантивните инструменти - ЕО, ОВОС, КР, екологична отговорност, управлението на химикали и опасностите от големи аварии с опасни веществ</w:t>
            </w:r>
            <w:r w:rsidRPr="005D7908">
              <w:rPr>
                <w:color w:val="000000"/>
                <w:sz w:val="22"/>
                <w:szCs w:val="22"/>
                <w:lang w:bidi="bg-BG"/>
              </w:rPr>
              <w:t>а</w:t>
            </w:r>
            <w:r w:rsidRPr="003E2763">
              <w:rPr>
                <w:rStyle w:val="Bodytext511pt"/>
                <w:b w:val="0"/>
                <w:bCs w:val="0"/>
                <w:i w:val="0"/>
                <w:iCs w:val="0"/>
                <w:u w:val="none"/>
              </w:rPr>
              <w:t>“.</w:t>
            </w:r>
          </w:p>
          <w:p w14:paraId="050498F2" w14:textId="77777777" w:rsidR="005D7908" w:rsidRPr="003E2763" w:rsidRDefault="005D7908" w:rsidP="005D7908">
            <w:pPr>
              <w:pStyle w:val="Bodytext20"/>
              <w:numPr>
                <w:ilvl w:val="0"/>
                <w:numId w:val="22"/>
              </w:numPr>
              <w:shd w:val="clear" w:color="auto" w:fill="auto"/>
              <w:tabs>
                <w:tab w:val="left" w:pos="1113"/>
              </w:tabs>
              <w:spacing w:before="0" w:after="0" w:line="240" w:lineRule="auto"/>
              <w:rPr>
                <w:i/>
                <w:iCs/>
              </w:rPr>
            </w:pPr>
            <w:r w:rsidRPr="005D7908">
              <w:rPr>
                <w:color w:val="000000"/>
                <w:lang w:val="bg-BG" w:eastAsia="bg-BG" w:bidi="bg-BG"/>
              </w:rPr>
              <w:t xml:space="preserve">На стр. 94 в </w:t>
            </w:r>
            <w:r w:rsidRPr="005D7908">
              <w:rPr>
                <w:rStyle w:val="Bodytext2Italic"/>
                <w:sz w:val="22"/>
                <w:szCs w:val="22"/>
              </w:rPr>
              <w:t>„Основни нормативни актове, които ще бъдат съобразени при изготвяне на доклада за ЕО“</w:t>
            </w:r>
            <w:r w:rsidRPr="005D7908">
              <w:rPr>
                <w:rStyle w:val="Bodytext2Bold"/>
              </w:rPr>
              <w:t xml:space="preserve"> </w:t>
            </w:r>
            <w:r w:rsidRPr="005D7908">
              <w:rPr>
                <w:color w:val="000000"/>
                <w:lang w:val="bg-BG" w:eastAsia="bg-BG" w:bidi="bg-BG"/>
              </w:rPr>
              <w:t xml:space="preserve">да се добави и </w:t>
            </w:r>
            <w:bookmarkStart w:id="1" w:name="_Hlk113202827"/>
            <w:r w:rsidRPr="003E2763">
              <w:rPr>
                <w:i/>
                <w:iCs/>
                <w:color w:val="000000"/>
                <w:lang w:val="bg-BG" w:eastAsia="bg-BG" w:bidi="bg-BG"/>
              </w:rPr>
              <w:t>Закон за защита от вредното въздействие на химичните вещества и смеси</w:t>
            </w:r>
            <w:bookmarkEnd w:id="1"/>
            <w:r w:rsidRPr="003E2763">
              <w:rPr>
                <w:i/>
                <w:iCs/>
                <w:color w:val="000000"/>
                <w:lang w:val="bg-BG" w:eastAsia="bg-BG" w:bidi="bg-BG"/>
              </w:rPr>
              <w:t>.</w:t>
            </w:r>
          </w:p>
          <w:p w14:paraId="1C6C31B7" w14:textId="77777777" w:rsidR="005D7908" w:rsidRPr="005D7908" w:rsidRDefault="005D7908" w:rsidP="005D7908">
            <w:pPr>
              <w:pStyle w:val="Bodytext20"/>
              <w:numPr>
                <w:ilvl w:val="0"/>
                <w:numId w:val="22"/>
              </w:numPr>
              <w:shd w:val="clear" w:color="auto" w:fill="auto"/>
              <w:tabs>
                <w:tab w:val="left" w:pos="1113"/>
              </w:tabs>
              <w:spacing w:before="0" w:after="0" w:line="240" w:lineRule="auto"/>
            </w:pPr>
            <w:r w:rsidRPr="005D7908">
              <w:rPr>
                <w:color w:val="000000"/>
                <w:lang w:val="bg-BG" w:eastAsia="bg-BG" w:bidi="bg-BG"/>
              </w:rPr>
              <w:t xml:space="preserve">На стр. 39, абзац с наименование: </w:t>
            </w:r>
            <w:r w:rsidRPr="005D7908">
              <w:rPr>
                <w:rStyle w:val="Bodytext2Italic"/>
                <w:sz w:val="22"/>
                <w:szCs w:val="22"/>
              </w:rPr>
              <w:t>„Предвидени мерки към приоритетната област на действие:</w:t>
            </w:r>
            <w:r w:rsidRPr="005D7908">
              <w:rPr>
                <w:rStyle w:val="Bodytext2Bold"/>
              </w:rPr>
              <w:t xml:space="preserve"> “, </w:t>
            </w:r>
            <w:r w:rsidRPr="005D7908">
              <w:rPr>
                <w:color w:val="000000"/>
                <w:lang w:val="bg-BG" w:eastAsia="bg-BG" w:bidi="bg-BG"/>
              </w:rPr>
              <w:t xml:space="preserve">булет 3, думите </w:t>
            </w:r>
            <w:r w:rsidRPr="005D7908">
              <w:rPr>
                <w:rStyle w:val="Bodytext2Bold"/>
              </w:rPr>
              <w:t>„</w:t>
            </w:r>
            <w:r w:rsidRPr="003E2763">
              <w:rPr>
                <w:rStyle w:val="Bodytext2Bold"/>
                <w:b w:val="0"/>
                <w:bCs w:val="0"/>
                <w:i/>
                <w:iCs/>
              </w:rPr>
              <w:t>препарати за растителна защита</w:t>
            </w:r>
            <w:r w:rsidRPr="005D7908">
              <w:rPr>
                <w:rStyle w:val="Bodytext2Bold"/>
              </w:rPr>
              <w:t xml:space="preserve">“ </w:t>
            </w:r>
            <w:r w:rsidRPr="005D7908">
              <w:rPr>
                <w:color w:val="000000"/>
                <w:lang w:val="bg-BG" w:eastAsia="bg-BG" w:bidi="bg-BG"/>
              </w:rPr>
              <w:t xml:space="preserve">следва да се заменят с </w:t>
            </w:r>
            <w:r w:rsidRPr="005D7908">
              <w:rPr>
                <w:rStyle w:val="Bodytext2Bold"/>
              </w:rPr>
              <w:t>„</w:t>
            </w:r>
            <w:r w:rsidRPr="003E2763">
              <w:rPr>
                <w:rStyle w:val="Bodytext2Bold"/>
                <w:b w:val="0"/>
                <w:bCs w:val="0"/>
                <w:i/>
                <w:iCs/>
              </w:rPr>
              <w:t>продукти за растителна защита</w:t>
            </w:r>
            <w:r w:rsidRPr="005D7908">
              <w:rPr>
                <w:rStyle w:val="Bodytext2Bold"/>
              </w:rPr>
              <w:t>“.</w:t>
            </w:r>
            <w:r w:rsidRPr="005D7908">
              <w:br w:type="page"/>
            </w:r>
          </w:p>
          <w:p w14:paraId="7DBBFCFD" w14:textId="77777777" w:rsidR="005D7908" w:rsidRPr="005D7908" w:rsidRDefault="005D7908" w:rsidP="005D7908">
            <w:pPr>
              <w:pStyle w:val="Heading10"/>
              <w:keepNext/>
              <w:keepLines/>
              <w:numPr>
                <w:ilvl w:val="0"/>
                <w:numId w:val="21"/>
              </w:numPr>
              <w:shd w:val="clear" w:color="auto" w:fill="auto"/>
              <w:tabs>
                <w:tab w:val="left" w:pos="1104"/>
              </w:tabs>
              <w:spacing w:after="0" w:line="240" w:lineRule="auto"/>
              <w:jc w:val="both"/>
            </w:pPr>
            <w:bookmarkStart w:id="2" w:name="bookmark4"/>
            <w:r w:rsidRPr="005D7908">
              <w:rPr>
                <w:color w:val="000000"/>
                <w:lang w:val="bg-BG" w:eastAsia="bg-BG" w:bidi="bg-BG"/>
              </w:rPr>
              <w:t>По схемата за провеждане на консултации:</w:t>
            </w:r>
            <w:bookmarkEnd w:id="2"/>
          </w:p>
          <w:p w14:paraId="2FE56900" w14:textId="32ECC941" w:rsidR="005D7908" w:rsidRPr="005D7908" w:rsidRDefault="005D7908" w:rsidP="005D7908">
            <w:pPr>
              <w:pStyle w:val="Bodytext20"/>
              <w:shd w:val="clear" w:color="auto" w:fill="auto"/>
              <w:spacing w:before="0" w:after="0" w:line="240" w:lineRule="auto"/>
            </w:pPr>
            <w:r w:rsidRPr="005D7908">
              <w:rPr>
                <w:color w:val="000000"/>
                <w:lang w:val="bg-BG" w:eastAsia="bg-BG" w:bidi="bg-BG"/>
              </w:rPr>
              <w:t xml:space="preserve">По отношение на Схемата за консултации по ЕО </w:t>
            </w:r>
            <w:r w:rsidR="003E2763">
              <w:rPr>
                <w:color w:val="000000"/>
                <w:lang w:val="bg-BG" w:eastAsia="bg-BG" w:bidi="bg-BG"/>
              </w:rPr>
              <w:t>с</w:t>
            </w:r>
            <w:r w:rsidRPr="005D7908">
              <w:rPr>
                <w:color w:val="000000"/>
                <w:lang w:val="bg-BG" w:eastAsia="bg-BG" w:bidi="bg-BG"/>
              </w:rPr>
              <w:t xml:space="preserve"> обществеността, заинтересуваните органи и трети лица е изготвена в съответствие с изискванията на чл. 19, ал. 3 от Наредбата за ЕО.</w:t>
            </w:r>
          </w:p>
          <w:p w14:paraId="0EF9FED8" w14:textId="77777777" w:rsidR="005D7908" w:rsidRPr="003E2763" w:rsidRDefault="005D7908" w:rsidP="005D7908">
            <w:pPr>
              <w:pStyle w:val="Bodytext30"/>
              <w:numPr>
                <w:ilvl w:val="0"/>
                <w:numId w:val="21"/>
              </w:numPr>
              <w:shd w:val="clear" w:color="auto" w:fill="auto"/>
              <w:tabs>
                <w:tab w:val="left" w:pos="1221"/>
              </w:tabs>
              <w:spacing w:before="0" w:after="0" w:line="240" w:lineRule="auto"/>
              <w:rPr>
                <w:b/>
                <w:bCs/>
                <w:sz w:val="22"/>
                <w:szCs w:val="22"/>
              </w:rPr>
            </w:pPr>
            <w:r w:rsidRPr="003E2763">
              <w:rPr>
                <w:b/>
                <w:bCs/>
                <w:color w:val="000000"/>
                <w:sz w:val="22"/>
                <w:szCs w:val="22"/>
                <w:lang w:val="bg-BG" w:eastAsia="bg-BG" w:bidi="bg-BG"/>
              </w:rPr>
              <w:t xml:space="preserve">Указания за последващите действия, които да се предприемат по процедурата </w:t>
            </w:r>
            <w:r w:rsidRPr="003E2763">
              <w:rPr>
                <w:b/>
                <w:bCs/>
                <w:color w:val="000000"/>
                <w:sz w:val="22"/>
                <w:szCs w:val="22"/>
                <w:lang w:val="bg-BG" w:eastAsia="bg-BG" w:bidi="bg-BG"/>
              </w:rPr>
              <w:lastRenderedPageBreak/>
              <w:t>по ЕО:</w:t>
            </w:r>
          </w:p>
          <w:p w14:paraId="27B24FC7" w14:textId="77777777" w:rsidR="005D7908" w:rsidRPr="005D7908" w:rsidRDefault="005D7908" w:rsidP="005D7908">
            <w:pPr>
              <w:pStyle w:val="Bodytext20"/>
              <w:shd w:val="clear" w:color="auto" w:fill="auto"/>
              <w:spacing w:before="0" w:after="0" w:line="240" w:lineRule="auto"/>
            </w:pPr>
            <w:r w:rsidRPr="005D7908">
              <w:rPr>
                <w:color w:val="000000"/>
                <w:lang w:val="bg-BG" w:eastAsia="bg-BG" w:bidi="bg-BG"/>
              </w:rPr>
              <w:t>Следващите действия, които е необходимо да предприемете по процедурата за ЕО за НСОС и План за действие към нея включват изготвяне на доклад за ЕО, като разработването му се възлага на колектив от експерти с ръководител, отговарящи на изискванията на чл. 16, ал. 1 и 3 от Наредбата за ЕО. Необходимо е да се проведат консултации по доклада за ЕО, в т.ч. и приложенията и материалите към него по смисъла на чл. 20 от Наредбата за ЕО, като за целта следва да извършите:</w:t>
            </w:r>
          </w:p>
          <w:p w14:paraId="7EAB5EAE" w14:textId="77777777" w:rsidR="005D7908" w:rsidRPr="005D7908" w:rsidRDefault="005D7908" w:rsidP="005D7908">
            <w:pPr>
              <w:pStyle w:val="Bodytext20"/>
              <w:numPr>
                <w:ilvl w:val="0"/>
                <w:numId w:val="24"/>
              </w:numPr>
              <w:shd w:val="clear" w:color="auto" w:fill="auto"/>
              <w:tabs>
                <w:tab w:val="left" w:pos="995"/>
              </w:tabs>
              <w:spacing w:before="0" w:after="0" w:line="240" w:lineRule="auto"/>
            </w:pPr>
            <w:r w:rsidRPr="005D7908">
              <w:rPr>
                <w:color w:val="000000"/>
                <w:lang w:val="bg-BG" w:eastAsia="bg-BG" w:bidi="bg-BG"/>
              </w:rPr>
              <w:t>Изготвяне и публикуване на съобщение за провеждане на консултации, съдържащо информацията по чл. 20, ал. 1, т. 1 от Наредбата за ЕО.</w:t>
            </w:r>
          </w:p>
          <w:p w14:paraId="0F5C2DCD" w14:textId="77777777" w:rsidR="005D7908" w:rsidRPr="005D7908" w:rsidRDefault="005D7908" w:rsidP="005D7908">
            <w:pPr>
              <w:pStyle w:val="Bodytext20"/>
              <w:numPr>
                <w:ilvl w:val="0"/>
                <w:numId w:val="24"/>
              </w:numPr>
              <w:shd w:val="clear" w:color="auto" w:fill="auto"/>
              <w:tabs>
                <w:tab w:val="left" w:pos="995"/>
              </w:tabs>
              <w:spacing w:before="0" w:after="0" w:line="240" w:lineRule="auto"/>
            </w:pPr>
            <w:r w:rsidRPr="005D7908">
              <w:rPr>
                <w:color w:val="000000"/>
                <w:lang w:val="bg-BG" w:eastAsia="bg-BG" w:bidi="bg-BG"/>
              </w:rPr>
              <w:t>Осигуряване на достъп до доклада за ЕО с всички приложенията към него и приемане на изразените в срок становища по реда на чл. 20, ал. 1, т. 2 от Наредбата за ЕО.</w:t>
            </w:r>
          </w:p>
          <w:p w14:paraId="5E55DD39" w14:textId="77777777" w:rsidR="005D7908" w:rsidRPr="005D7908" w:rsidRDefault="005D7908" w:rsidP="005D7908">
            <w:pPr>
              <w:pStyle w:val="Bodytext20"/>
              <w:numPr>
                <w:ilvl w:val="0"/>
                <w:numId w:val="24"/>
              </w:numPr>
              <w:shd w:val="clear" w:color="auto" w:fill="auto"/>
              <w:tabs>
                <w:tab w:val="left" w:pos="1008"/>
              </w:tabs>
              <w:spacing w:before="0" w:after="0" w:line="240" w:lineRule="auto"/>
            </w:pPr>
            <w:r w:rsidRPr="005D7908">
              <w:rPr>
                <w:color w:val="000000"/>
                <w:lang w:val="bg-BG" w:eastAsia="bg-BG" w:bidi="bg-BG"/>
              </w:rPr>
              <w:t>Провеждане на консултации с обществеността, заинтересуваните органи и трети лица по реда на чл. 20, ал. 2 от Наредбата за ЕО.</w:t>
            </w:r>
          </w:p>
          <w:p w14:paraId="1F14C60D" w14:textId="77777777" w:rsidR="005D7908" w:rsidRPr="005D7908" w:rsidRDefault="005D7908" w:rsidP="005D7908">
            <w:pPr>
              <w:pStyle w:val="Bodytext20"/>
              <w:numPr>
                <w:ilvl w:val="0"/>
                <w:numId w:val="24"/>
              </w:numPr>
              <w:shd w:val="clear" w:color="auto" w:fill="auto"/>
              <w:tabs>
                <w:tab w:val="left" w:pos="998"/>
              </w:tabs>
              <w:spacing w:before="0" w:after="0" w:line="240" w:lineRule="auto"/>
            </w:pPr>
            <w:r w:rsidRPr="005D7908">
              <w:rPr>
                <w:color w:val="000000"/>
                <w:lang w:val="bg-BG" w:eastAsia="bg-BG" w:bidi="bg-BG"/>
              </w:rPr>
              <w:t>Предоставяне на доклада за ЕО с всички приложения към него, на хартиен и електронен носител в МОСВ за провеждане на консултации на основание чл. 20, ал. 3 от Наредбата за ЕО. Към документацията следва да бъде приложено и съобщението за провеждане на консултации, предвид изискванията на чл. 20, ал. 4 от Наредбата за ЕО.</w:t>
            </w:r>
          </w:p>
          <w:p w14:paraId="5EED9D4E" w14:textId="0280CFD1" w:rsidR="00CE41DA" w:rsidRPr="005D7908" w:rsidRDefault="005D7908" w:rsidP="005D7908">
            <w:pPr>
              <w:pStyle w:val="Bodytext20"/>
              <w:numPr>
                <w:ilvl w:val="0"/>
                <w:numId w:val="24"/>
              </w:numPr>
              <w:shd w:val="clear" w:color="auto" w:fill="auto"/>
              <w:tabs>
                <w:tab w:val="left" w:pos="1003"/>
              </w:tabs>
              <w:spacing w:before="0" w:after="0" w:line="240" w:lineRule="auto"/>
            </w:pPr>
            <w:r w:rsidRPr="005D7908">
              <w:rPr>
                <w:color w:val="000000"/>
                <w:lang w:val="bg-BG" w:eastAsia="bg-BG" w:bidi="bg-BG"/>
              </w:rPr>
              <w:t xml:space="preserve">Изпращане на съобщението за провеждане на консултации </w:t>
            </w:r>
            <w:r w:rsidRPr="005D7908">
              <w:rPr>
                <w:rStyle w:val="Bodytext2Bold"/>
              </w:rPr>
              <w:t xml:space="preserve">до всички посочени в схемата за консултации ведомства и организации, </w:t>
            </w:r>
            <w:r w:rsidRPr="005D7908">
              <w:rPr>
                <w:color w:val="000000"/>
                <w:lang w:val="bg-BG" w:eastAsia="bg-BG" w:bidi="bg-BG"/>
              </w:rPr>
              <w:t>както и да го оповестите на интернет страницата си и/или по друг общодостъпен начин, съобразно разпоредбата на чл. 20, ал. 4 от Наредбата за ЕО.</w:t>
            </w:r>
          </w:p>
        </w:tc>
        <w:tc>
          <w:tcPr>
            <w:tcW w:w="2170" w:type="dxa"/>
            <w:shd w:val="clear" w:color="auto" w:fill="auto"/>
          </w:tcPr>
          <w:p w14:paraId="2D3C8735" w14:textId="77777777" w:rsidR="00CE41DA" w:rsidRDefault="00CE41DA" w:rsidP="006C08EA">
            <w:pPr>
              <w:jc w:val="both"/>
              <w:rPr>
                <w:sz w:val="22"/>
                <w:szCs w:val="22"/>
              </w:rPr>
            </w:pPr>
          </w:p>
          <w:p w14:paraId="745E8EFC" w14:textId="77777777" w:rsidR="00C12D2B" w:rsidRDefault="00C12D2B" w:rsidP="006C08EA">
            <w:pPr>
              <w:jc w:val="both"/>
              <w:rPr>
                <w:sz w:val="22"/>
                <w:szCs w:val="22"/>
              </w:rPr>
            </w:pPr>
          </w:p>
          <w:p w14:paraId="218F2FE1" w14:textId="77777777" w:rsidR="00C12D2B" w:rsidRDefault="00C12D2B" w:rsidP="006C08EA">
            <w:pPr>
              <w:jc w:val="both"/>
              <w:rPr>
                <w:sz w:val="22"/>
                <w:szCs w:val="22"/>
              </w:rPr>
            </w:pPr>
          </w:p>
          <w:p w14:paraId="02D848C8" w14:textId="77777777" w:rsidR="00C12D2B" w:rsidRDefault="00C12D2B" w:rsidP="006C08EA">
            <w:pPr>
              <w:jc w:val="both"/>
              <w:rPr>
                <w:sz w:val="22"/>
                <w:szCs w:val="22"/>
              </w:rPr>
            </w:pPr>
          </w:p>
          <w:p w14:paraId="6E6C6109" w14:textId="77777777" w:rsidR="00C12D2B" w:rsidRDefault="00C12D2B" w:rsidP="006C08EA">
            <w:pPr>
              <w:jc w:val="both"/>
              <w:rPr>
                <w:sz w:val="22"/>
                <w:szCs w:val="22"/>
              </w:rPr>
            </w:pPr>
          </w:p>
          <w:p w14:paraId="22AE5AD5" w14:textId="77777777" w:rsidR="00C12D2B" w:rsidRDefault="00C12D2B" w:rsidP="006C08EA">
            <w:pPr>
              <w:jc w:val="both"/>
              <w:rPr>
                <w:sz w:val="22"/>
                <w:szCs w:val="22"/>
              </w:rPr>
            </w:pPr>
          </w:p>
          <w:p w14:paraId="35137D60" w14:textId="77777777" w:rsidR="00C12D2B" w:rsidRDefault="00C12D2B" w:rsidP="006C08EA">
            <w:pPr>
              <w:jc w:val="both"/>
              <w:rPr>
                <w:sz w:val="22"/>
                <w:szCs w:val="22"/>
              </w:rPr>
            </w:pPr>
          </w:p>
          <w:p w14:paraId="5096DA25" w14:textId="77777777" w:rsidR="00C12D2B" w:rsidRDefault="00C12D2B" w:rsidP="006C08EA">
            <w:pPr>
              <w:jc w:val="both"/>
              <w:rPr>
                <w:sz w:val="22"/>
                <w:szCs w:val="22"/>
              </w:rPr>
            </w:pPr>
          </w:p>
          <w:p w14:paraId="77D6CEF0" w14:textId="77777777" w:rsidR="00C12D2B" w:rsidRDefault="00C12D2B" w:rsidP="006C08EA">
            <w:pPr>
              <w:jc w:val="both"/>
              <w:rPr>
                <w:sz w:val="22"/>
                <w:szCs w:val="22"/>
              </w:rPr>
            </w:pPr>
          </w:p>
          <w:p w14:paraId="5684B18A" w14:textId="77777777" w:rsidR="00C12D2B" w:rsidRDefault="00C12D2B" w:rsidP="006C08EA">
            <w:pPr>
              <w:jc w:val="both"/>
              <w:rPr>
                <w:sz w:val="22"/>
                <w:szCs w:val="22"/>
              </w:rPr>
            </w:pPr>
            <w:r>
              <w:rPr>
                <w:sz w:val="22"/>
                <w:szCs w:val="22"/>
              </w:rPr>
              <w:t>Документът е добавен в т. 1.4.</w:t>
            </w:r>
          </w:p>
          <w:p w14:paraId="6773A187" w14:textId="77777777" w:rsidR="00C12D2B" w:rsidRDefault="00C12D2B" w:rsidP="006C08EA">
            <w:pPr>
              <w:jc w:val="both"/>
              <w:rPr>
                <w:sz w:val="22"/>
                <w:szCs w:val="22"/>
              </w:rPr>
            </w:pPr>
          </w:p>
          <w:p w14:paraId="58DA7A0C" w14:textId="77777777" w:rsidR="00C12D2B" w:rsidRDefault="00C12D2B" w:rsidP="006C08EA">
            <w:pPr>
              <w:jc w:val="both"/>
              <w:rPr>
                <w:sz w:val="22"/>
                <w:szCs w:val="22"/>
              </w:rPr>
            </w:pPr>
            <w:r>
              <w:rPr>
                <w:sz w:val="22"/>
                <w:szCs w:val="22"/>
              </w:rPr>
              <w:t>Взето е предвид и е съобразено в ДЕО.</w:t>
            </w:r>
          </w:p>
          <w:p w14:paraId="30E8D6BC" w14:textId="77777777" w:rsidR="00C12D2B" w:rsidRDefault="00C12D2B" w:rsidP="006C08EA">
            <w:pPr>
              <w:jc w:val="both"/>
              <w:rPr>
                <w:sz w:val="22"/>
                <w:szCs w:val="22"/>
              </w:rPr>
            </w:pPr>
          </w:p>
          <w:p w14:paraId="071E3F38" w14:textId="77777777" w:rsidR="00C12D2B" w:rsidRDefault="00C12D2B" w:rsidP="006C08EA">
            <w:pPr>
              <w:jc w:val="both"/>
              <w:rPr>
                <w:sz w:val="22"/>
                <w:szCs w:val="22"/>
              </w:rPr>
            </w:pPr>
          </w:p>
          <w:p w14:paraId="7DC1B022" w14:textId="77777777" w:rsidR="00C12D2B" w:rsidRDefault="00C12D2B" w:rsidP="006C08EA">
            <w:pPr>
              <w:jc w:val="both"/>
              <w:rPr>
                <w:sz w:val="22"/>
                <w:szCs w:val="22"/>
              </w:rPr>
            </w:pPr>
          </w:p>
          <w:p w14:paraId="1FB2EB56" w14:textId="77777777" w:rsidR="00C12D2B" w:rsidRDefault="00C12D2B" w:rsidP="006C08EA">
            <w:pPr>
              <w:jc w:val="both"/>
              <w:rPr>
                <w:sz w:val="22"/>
                <w:szCs w:val="22"/>
              </w:rPr>
            </w:pPr>
            <w:r>
              <w:rPr>
                <w:sz w:val="22"/>
                <w:szCs w:val="22"/>
              </w:rPr>
              <w:t>Информацията е актуализирана.</w:t>
            </w:r>
          </w:p>
          <w:p w14:paraId="10A5BA87" w14:textId="77777777" w:rsidR="00C12D2B" w:rsidRDefault="00C12D2B" w:rsidP="006C08EA">
            <w:pPr>
              <w:jc w:val="both"/>
              <w:rPr>
                <w:sz w:val="22"/>
                <w:szCs w:val="22"/>
              </w:rPr>
            </w:pPr>
          </w:p>
          <w:p w14:paraId="0B0A696F" w14:textId="77777777" w:rsidR="00C12D2B" w:rsidRDefault="00C12D2B" w:rsidP="006C08EA">
            <w:pPr>
              <w:jc w:val="both"/>
              <w:rPr>
                <w:sz w:val="22"/>
                <w:szCs w:val="22"/>
              </w:rPr>
            </w:pPr>
          </w:p>
          <w:p w14:paraId="0028C766" w14:textId="77777777" w:rsidR="00C12D2B" w:rsidRDefault="00C12D2B" w:rsidP="006C08EA">
            <w:pPr>
              <w:jc w:val="both"/>
              <w:rPr>
                <w:sz w:val="22"/>
                <w:szCs w:val="22"/>
              </w:rPr>
            </w:pPr>
          </w:p>
          <w:p w14:paraId="518E87F7" w14:textId="77777777" w:rsidR="00C12D2B" w:rsidRDefault="00C12D2B" w:rsidP="006C08EA">
            <w:pPr>
              <w:jc w:val="both"/>
              <w:rPr>
                <w:sz w:val="22"/>
                <w:szCs w:val="22"/>
              </w:rPr>
            </w:pPr>
          </w:p>
          <w:p w14:paraId="5E985B19" w14:textId="77777777" w:rsidR="00C12D2B" w:rsidRDefault="00C12D2B" w:rsidP="006C08EA">
            <w:pPr>
              <w:jc w:val="both"/>
              <w:rPr>
                <w:sz w:val="22"/>
                <w:szCs w:val="22"/>
              </w:rPr>
            </w:pPr>
          </w:p>
          <w:p w14:paraId="0E8321F4" w14:textId="77777777" w:rsidR="00C12D2B" w:rsidRDefault="00C12D2B" w:rsidP="006C08EA">
            <w:pPr>
              <w:jc w:val="both"/>
              <w:rPr>
                <w:sz w:val="22"/>
                <w:szCs w:val="22"/>
              </w:rPr>
            </w:pPr>
            <w:r>
              <w:rPr>
                <w:sz w:val="22"/>
                <w:szCs w:val="22"/>
              </w:rPr>
              <w:t>Отразено.</w:t>
            </w:r>
          </w:p>
          <w:p w14:paraId="20D69CC3" w14:textId="77777777" w:rsidR="00C12D2B" w:rsidRDefault="00C12D2B" w:rsidP="006C08EA">
            <w:pPr>
              <w:jc w:val="both"/>
              <w:rPr>
                <w:sz w:val="22"/>
                <w:szCs w:val="22"/>
              </w:rPr>
            </w:pPr>
          </w:p>
          <w:p w14:paraId="502AAB8C" w14:textId="77777777" w:rsidR="00C12D2B" w:rsidRDefault="00C12D2B" w:rsidP="006C08EA">
            <w:pPr>
              <w:jc w:val="both"/>
              <w:rPr>
                <w:sz w:val="22"/>
                <w:szCs w:val="22"/>
              </w:rPr>
            </w:pPr>
          </w:p>
          <w:p w14:paraId="00EE3F9F" w14:textId="77777777" w:rsidR="00C12D2B" w:rsidRDefault="00C12D2B" w:rsidP="006C08EA">
            <w:pPr>
              <w:jc w:val="both"/>
              <w:rPr>
                <w:sz w:val="22"/>
                <w:szCs w:val="22"/>
              </w:rPr>
            </w:pPr>
          </w:p>
          <w:p w14:paraId="014596E0" w14:textId="77777777" w:rsidR="00C12D2B" w:rsidRDefault="00C12D2B" w:rsidP="006C08EA">
            <w:pPr>
              <w:jc w:val="both"/>
              <w:rPr>
                <w:sz w:val="22"/>
                <w:szCs w:val="22"/>
              </w:rPr>
            </w:pPr>
          </w:p>
          <w:p w14:paraId="22D99258" w14:textId="77777777" w:rsidR="00C12D2B" w:rsidRDefault="00C12D2B" w:rsidP="006C08EA">
            <w:pPr>
              <w:jc w:val="both"/>
              <w:rPr>
                <w:sz w:val="22"/>
                <w:szCs w:val="22"/>
              </w:rPr>
            </w:pPr>
          </w:p>
          <w:p w14:paraId="39DD1D2B" w14:textId="77777777" w:rsidR="00C12D2B" w:rsidRDefault="00C12D2B" w:rsidP="006C08EA">
            <w:pPr>
              <w:jc w:val="both"/>
              <w:rPr>
                <w:sz w:val="22"/>
                <w:szCs w:val="22"/>
              </w:rPr>
            </w:pPr>
          </w:p>
          <w:p w14:paraId="1E308593" w14:textId="77777777" w:rsidR="00C12D2B" w:rsidRDefault="00C12D2B" w:rsidP="006C08EA">
            <w:pPr>
              <w:jc w:val="both"/>
              <w:rPr>
                <w:sz w:val="22"/>
                <w:szCs w:val="22"/>
              </w:rPr>
            </w:pPr>
          </w:p>
          <w:p w14:paraId="6496D006" w14:textId="77777777" w:rsidR="00C12D2B" w:rsidRDefault="00C12D2B" w:rsidP="006C08EA">
            <w:pPr>
              <w:jc w:val="both"/>
              <w:rPr>
                <w:sz w:val="22"/>
                <w:szCs w:val="22"/>
              </w:rPr>
            </w:pPr>
          </w:p>
          <w:p w14:paraId="7C65D766" w14:textId="77777777" w:rsidR="00C12D2B" w:rsidRDefault="00C12D2B" w:rsidP="006C08EA">
            <w:pPr>
              <w:jc w:val="both"/>
              <w:rPr>
                <w:sz w:val="22"/>
                <w:szCs w:val="22"/>
              </w:rPr>
            </w:pPr>
          </w:p>
          <w:p w14:paraId="69A52396" w14:textId="77777777" w:rsidR="00C12D2B" w:rsidRDefault="00C12D2B" w:rsidP="006C08EA">
            <w:pPr>
              <w:jc w:val="both"/>
              <w:rPr>
                <w:sz w:val="22"/>
                <w:szCs w:val="22"/>
              </w:rPr>
            </w:pPr>
          </w:p>
          <w:p w14:paraId="33A9823A" w14:textId="77777777" w:rsidR="00C12D2B" w:rsidRDefault="00C12D2B" w:rsidP="006C08EA">
            <w:pPr>
              <w:jc w:val="both"/>
              <w:rPr>
                <w:sz w:val="22"/>
                <w:szCs w:val="22"/>
              </w:rPr>
            </w:pPr>
          </w:p>
          <w:p w14:paraId="5795B00E" w14:textId="77777777" w:rsidR="00C12D2B" w:rsidRDefault="00C12D2B" w:rsidP="006C08EA">
            <w:pPr>
              <w:jc w:val="both"/>
              <w:rPr>
                <w:sz w:val="22"/>
                <w:szCs w:val="22"/>
              </w:rPr>
            </w:pPr>
          </w:p>
          <w:p w14:paraId="4373BC8E" w14:textId="77777777" w:rsidR="00C12D2B" w:rsidRDefault="00C12D2B" w:rsidP="006C08EA">
            <w:pPr>
              <w:jc w:val="both"/>
              <w:rPr>
                <w:sz w:val="22"/>
                <w:szCs w:val="22"/>
              </w:rPr>
            </w:pPr>
          </w:p>
          <w:p w14:paraId="35A8E287" w14:textId="47B24CE6" w:rsidR="00C12D2B" w:rsidRDefault="00C12D2B" w:rsidP="006C08EA">
            <w:pPr>
              <w:jc w:val="both"/>
              <w:rPr>
                <w:sz w:val="22"/>
                <w:szCs w:val="22"/>
              </w:rPr>
            </w:pPr>
          </w:p>
          <w:p w14:paraId="1E3CEEE5" w14:textId="22A58AC7" w:rsidR="00826806" w:rsidRDefault="00826806" w:rsidP="006C08EA">
            <w:pPr>
              <w:jc w:val="both"/>
              <w:rPr>
                <w:sz w:val="22"/>
                <w:szCs w:val="22"/>
              </w:rPr>
            </w:pPr>
          </w:p>
          <w:p w14:paraId="43C9C7FD" w14:textId="5CD09A47" w:rsidR="00826806" w:rsidRDefault="00826806" w:rsidP="006C08EA">
            <w:pPr>
              <w:jc w:val="both"/>
              <w:rPr>
                <w:sz w:val="22"/>
                <w:szCs w:val="22"/>
              </w:rPr>
            </w:pPr>
            <w:r>
              <w:rPr>
                <w:sz w:val="22"/>
                <w:szCs w:val="22"/>
              </w:rPr>
              <w:t>Отразено.</w:t>
            </w:r>
          </w:p>
          <w:p w14:paraId="49BB7840" w14:textId="3800FCA7" w:rsidR="00826806" w:rsidRDefault="00826806" w:rsidP="006C08EA">
            <w:pPr>
              <w:jc w:val="both"/>
              <w:rPr>
                <w:sz w:val="22"/>
                <w:szCs w:val="22"/>
              </w:rPr>
            </w:pPr>
          </w:p>
          <w:p w14:paraId="18E95E80" w14:textId="4BDB0115" w:rsidR="00826806" w:rsidRDefault="00826806" w:rsidP="006C08EA">
            <w:pPr>
              <w:jc w:val="both"/>
              <w:rPr>
                <w:sz w:val="22"/>
                <w:szCs w:val="22"/>
              </w:rPr>
            </w:pPr>
          </w:p>
          <w:p w14:paraId="2BC55F64" w14:textId="4DE95439" w:rsidR="00826806" w:rsidRDefault="00826806" w:rsidP="006C08EA">
            <w:pPr>
              <w:jc w:val="both"/>
              <w:rPr>
                <w:sz w:val="22"/>
                <w:szCs w:val="22"/>
              </w:rPr>
            </w:pPr>
          </w:p>
          <w:p w14:paraId="0B50E0D5" w14:textId="4C36C0F3" w:rsidR="00826806" w:rsidRDefault="0058746B" w:rsidP="006C08EA">
            <w:pPr>
              <w:jc w:val="both"/>
              <w:rPr>
                <w:sz w:val="22"/>
                <w:szCs w:val="22"/>
              </w:rPr>
            </w:pPr>
            <w:r>
              <w:rPr>
                <w:sz w:val="22"/>
                <w:szCs w:val="22"/>
              </w:rPr>
              <w:t xml:space="preserve">Отразено в </w:t>
            </w:r>
            <w:r w:rsidR="00826806">
              <w:rPr>
                <w:sz w:val="22"/>
                <w:szCs w:val="22"/>
              </w:rPr>
              <w:t>НСОС.</w:t>
            </w:r>
          </w:p>
          <w:p w14:paraId="2C776744" w14:textId="7BC16AD3" w:rsidR="00826806" w:rsidRDefault="00826806" w:rsidP="006C08EA">
            <w:pPr>
              <w:jc w:val="both"/>
              <w:rPr>
                <w:sz w:val="22"/>
                <w:szCs w:val="22"/>
              </w:rPr>
            </w:pPr>
          </w:p>
          <w:p w14:paraId="462C19A9" w14:textId="24E14FB9" w:rsidR="00826806" w:rsidRDefault="00826806" w:rsidP="006C08EA">
            <w:pPr>
              <w:jc w:val="both"/>
              <w:rPr>
                <w:sz w:val="22"/>
                <w:szCs w:val="22"/>
              </w:rPr>
            </w:pPr>
          </w:p>
          <w:p w14:paraId="5CDA6FD5" w14:textId="77777777" w:rsidR="00A70788" w:rsidRDefault="00A70788" w:rsidP="00A70788">
            <w:pPr>
              <w:jc w:val="both"/>
              <w:rPr>
                <w:sz w:val="22"/>
                <w:szCs w:val="22"/>
              </w:rPr>
            </w:pPr>
            <w:r>
              <w:rPr>
                <w:sz w:val="22"/>
                <w:szCs w:val="22"/>
              </w:rPr>
              <w:t>Отразено в НСОС.</w:t>
            </w:r>
          </w:p>
          <w:p w14:paraId="72BC3230" w14:textId="436ECB58" w:rsidR="00826806" w:rsidRDefault="00826806" w:rsidP="006C08EA">
            <w:pPr>
              <w:jc w:val="both"/>
              <w:rPr>
                <w:sz w:val="22"/>
                <w:szCs w:val="22"/>
              </w:rPr>
            </w:pPr>
          </w:p>
          <w:p w14:paraId="0C7BD3FA" w14:textId="057FCB9B" w:rsidR="00826806" w:rsidRDefault="00826806" w:rsidP="006C08EA">
            <w:pPr>
              <w:jc w:val="both"/>
              <w:rPr>
                <w:sz w:val="22"/>
                <w:szCs w:val="22"/>
              </w:rPr>
            </w:pPr>
          </w:p>
          <w:p w14:paraId="12B2AC1D" w14:textId="642BE2AC" w:rsidR="00826806" w:rsidRDefault="00826806" w:rsidP="006C08EA">
            <w:pPr>
              <w:jc w:val="both"/>
              <w:rPr>
                <w:sz w:val="22"/>
                <w:szCs w:val="22"/>
              </w:rPr>
            </w:pPr>
          </w:p>
          <w:p w14:paraId="02A3D1B5" w14:textId="61B0AB79" w:rsidR="00826806" w:rsidRDefault="00826806" w:rsidP="006C08EA">
            <w:pPr>
              <w:jc w:val="both"/>
              <w:rPr>
                <w:sz w:val="22"/>
                <w:szCs w:val="22"/>
              </w:rPr>
            </w:pPr>
          </w:p>
          <w:p w14:paraId="51AF2CEE" w14:textId="485B8D7D" w:rsidR="00826806" w:rsidRDefault="00826806" w:rsidP="006C08EA">
            <w:pPr>
              <w:jc w:val="both"/>
              <w:rPr>
                <w:sz w:val="22"/>
                <w:szCs w:val="22"/>
              </w:rPr>
            </w:pPr>
          </w:p>
          <w:p w14:paraId="3E40EF17" w14:textId="71BDA901" w:rsidR="00826806" w:rsidRDefault="00D7771E" w:rsidP="00826806">
            <w:pPr>
              <w:jc w:val="both"/>
              <w:rPr>
                <w:sz w:val="22"/>
                <w:szCs w:val="22"/>
              </w:rPr>
            </w:pPr>
            <w:r>
              <w:rPr>
                <w:sz w:val="22"/>
                <w:szCs w:val="22"/>
              </w:rPr>
              <w:t>Отразено в НСОС</w:t>
            </w:r>
            <w:r w:rsidR="00826806">
              <w:rPr>
                <w:sz w:val="22"/>
                <w:szCs w:val="22"/>
              </w:rPr>
              <w:t>.</w:t>
            </w:r>
          </w:p>
          <w:p w14:paraId="7B4FC4E1" w14:textId="5C2108DD" w:rsidR="00826806" w:rsidRDefault="00826806" w:rsidP="006C08EA">
            <w:pPr>
              <w:jc w:val="both"/>
              <w:rPr>
                <w:sz w:val="22"/>
                <w:szCs w:val="22"/>
              </w:rPr>
            </w:pPr>
          </w:p>
          <w:p w14:paraId="7A5DF95F" w14:textId="0234B1B8" w:rsidR="00826806" w:rsidRDefault="00826806" w:rsidP="006C08EA">
            <w:pPr>
              <w:jc w:val="both"/>
              <w:rPr>
                <w:sz w:val="22"/>
                <w:szCs w:val="22"/>
              </w:rPr>
            </w:pPr>
          </w:p>
          <w:p w14:paraId="3A928B3A" w14:textId="22F4106F" w:rsidR="00826806" w:rsidRDefault="00826806" w:rsidP="006C08EA">
            <w:pPr>
              <w:jc w:val="both"/>
              <w:rPr>
                <w:sz w:val="22"/>
                <w:szCs w:val="22"/>
              </w:rPr>
            </w:pPr>
          </w:p>
          <w:p w14:paraId="08272D12" w14:textId="61F8CE99" w:rsidR="00826806" w:rsidRDefault="00826806" w:rsidP="006C08EA">
            <w:pPr>
              <w:jc w:val="both"/>
              <w:rPr>
                <w:sz w:val="22"/>
                <w:szCs w:val="22"/>
              </w:rPr>
            </w:pPr>
          </w:p>
          <w:p w14:paraId="211AB33A" w14:textId="185A8446" w:rsidR="00826806" w:rsidRDefault="00826806" w:rsidP="006C08EA">
            <w:pPr>
              <w:jc w:val="both"/>
              <w:rPr>
                <w:sz w:val="22"/>
                <w:szCs w:val="22"/>
              </w:rPr>
            </w:pPr>
          </w:p>
          <w:p w14:paraId="639140DA" w14:textId="6ECF576E" w:rsidR="00826806" w:rsidRDefault="00826806" w:rsidP="006C08EA">
            <w:pPr>
              <w:jc w:val="both"/>
              <w:rPr>
                <w:sz w:val="22"/>
                <w:szCs w:val="22"/>
              </w:rPr>
            </w:pPr>
            <w:r>
              <w:rPr>
                <w:sz w:val="22"/>
                <w:szCs w:val="22"/>
              </w:rPr>
              <w:t>Отразено</w:t>
            </w:r>
            <w:r w:rsidR="00D7771E">
              <w:rPr>
                <w:sz w:val="22"/>
                <w:szCs w:val="22"/>
              </w:rPr>
              <w:t xml:space="preserve"> в НСОС</w:t>
            </w:r>
            <w:r>
              <w:rPr>
                <w:sz w:val="22"/>
                <w:szCs w:val="22"/>
              </w:rPr>
              <w:t>.</w:t>
            </w:r>
          </w:p>
          <w:p w14:paraId="724D8297" w14:textId="77777777" w:rsidR="00C12D2B" w:rsidRDefault="00C12D2B" w:rsidP="006C08EA">
            <w:pPr>
              <w:jc w:val="both"/>
              <w:rPr>
                <w:sz w:val="22"/>
                <w:szCs w:val="22"/>
              </w:rPr>
            </w:pPr>
          </w:p>
          <w:p w14:paraId="37373AB6" w14:textId="235A002A" w:rsidR="00826806" w:rsidRDefault="00826806" w:rsidP="006C08EA">
            <w:pPr>
              <w:jc w:val="both"/>
              <w:rPr>
                <w:sz w:val="22"/>
                <w:szCs w:val="22"/>
              </w:rPr>
            </w:pPr>
          </w:p>
          <w:p w14:paraId="4EC4FFA2" w14:textId="768FC26A" w:rsidR="00D7771E" w:rsidRDefault="00D7771E" w:rsidP="006C08EA">
            <w:pPr>
              <w:jc w:val="both"/>
              <w:rPr>
                <w:sz w:val="22"/>
                <w:szCs w:val="22"/>
              </w:rPr>
            </w:pPr>
          </w:p>
          <w:p w14:paraId="0422512D" w14:textId="3390D7C8" w:rsidR="00D7771E" w:rsidRDefault="00D7771E" w:rsidP="006C08EA">
            <w:pPr>
              <w:jc w:val="both"/>
              <w:rPr>
                <w:sz w:val="22"/>
                <w:szCs w:val="22"/>
              </w:rPr>
            </w:pPr>
          </w:p>
          <w:p w14:paraId="56B2E27B" w14:textId="27A765D2" w:rsidR="00D7771E" w:rsidRDefault="00D7771E" w:rsidP="006C08EA">
            <w:pPr>
              <w:jc w:val="both"/>
              <w:rPr>
                <w:sz w:val="22"/>
                <w:szCs w:val="22"/>
              </w:rPr>
            </w:pPr>
          </w:p>
          <w:p w14:paraId="6E541304" w14:textId="1F9E2F8D" w:rsidR="00D7771E" w:rsidRDefault="00D7771E" w:rsidP="006C08EA">
            <w:pPr>
              <w:jc w:val="both"/>
              <w:rPr>
                <w:sz w:val="22"/>
                <w:szCs w:val="22"/>
              </w:rPr>
            </w:pPr>
            <w:r>
              <w:rPr>
                <w:sz w:val="22"/>
                <w:szCs w:val="22"/>
              </w:rPr>
              <w:t>Отразено</w:t>
            </w:r>
            <w:r w:rsidR="00BD7580">
              <w:rPr>
                <w:sz w:val="22"/>
                <w:szCs w:val="22"/>
              </w:rPr>
              <w:t xml:space="preserve"> в ДЕО</w:t>
            </w:r>
            <w:r>
              <w:rPr>
                <w:sz w:val="22"/>
                <w:szCs w:val="22"/>
              </w:rPr>
              <w:t>.</w:t>
            </w:r>
          </w:p>
          <w:p w14:paraId="7CF78E3C" w14:textId="40189D84" w:rsidR="00D7771E" w:rsidRDefault="00D7771E" w:rsidP="006C08EA">
            <w:pPr>
              <w:jc w:val="both"/>
              <w:rPr>
                <w:sz w:val="22"/>
                <w:szCs w:val="22"/>
              </w:rPr>
            </w:pPr>
          </w:p>
          <w:p w14:paraId="0B5FA567" w14:textId="6F5908BA" w:rsidR="00D7771E" w:rsidRDefault="00D7771E" w:rsidP="006C08EA">
            <w:pPr>
              <w:jc w:val="both"/>
              <w:rPr>
                <w:sz w:val="22"/>
                <w:szCs w:val="22"/>
              </w:rPr>
            </w:pPr>
          </w:p>
          <w:p w14:paraId="45B0BD22" w14:textId="7486F2D0" w:rsidR="00D7771E" w:rsidRDefault="00D7771E" w:rsidP="006C08EA">
            <w:pPr>
              <w:jc w:val="both"/>
              <w:rPr>
                <w:sz w:val="22"/>
                <w:szCs w:val="22"/>
              </w:rPr>
            </w:pPr>
            <w:r>
              <w:rPr>
                <w:sz w:val="22"/>
                <w:szCs w:val="22"/>
              </w:rPr>
              <w:t>Отразено в НСОС.</w:t>
            </w:r>
          </w:p>
          <w:p w14:paraId="5CB89951" w14:textId="2297DE48" w:rsidR="00826806" w:rsidRPr="00772CAC" w:rsidRDefault="00826806" w:rsidP="00D7771E">
            <w:pPr>
              <w:jc w:val="both"/>
              <w:rPr>
                <w:sz w:val="22"/>
                <w:szCs w:val="22"/>
              </w:rPr>
            </w:pPr>
          </w:p>
        </w:tc>
      </w:tr>
      <w:tr w:rsidR="00DF1369" w:rsidRPr="00772CAC" w14:paraId="6744C80D" w14:textId="77777777" w:rsidTr="006C08EA">
        <w:trPr>
          <w:jc w:val="center"/>
        </w:trPr>
        <w:tc>
          <w:tcPr>
            <w:tcW w:w="771" w:type="dxa"/>
            <w:shd w:val="clear" w:color="auto" w:fill="auto"/>
            <w:vAlign w:val="center"/>
          </w:tcPr>
          <w:p w14:paraId="46DC39EA" w14:textId="77777777" w:rsidR="0058387D" w:rsidRPr="00772CAC" w:rsidRDefault="0058387D"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4E22E6A0" w14:textId="77777777" w:rsidR="0058387D" w:rsidRPr="00772CAC" w:rsidRDefault="0058387D" w:rsidP="006C08EA">
            <w:pPr>
              <w:jc w:val="center"/>
              <w:rPr>
                <w:rFonts w:eastAsia="Calibri"/>
                <w:b/>
                <w:bCs/>
                <w:sz w:val="22"/>
                <w:szCs w:val="22"/>
              </w:rPr>
            </w:pPr>
            <w:r w:rsidRPr="00772CAC">
              <w:rPr>
                <w:rFonts w:eastAsia="Calibri"/>
                <w:b/>
                <w:bCs/>
                <w:sz w:val="22"/>
                <w:szCs w:val="22"/>
              </w:rPr>
              <w:t>Министерство на здравеопазването,</w:t>
            </w:r>
          </w:p>
          <w:p w14:paraId="09A6900A" w14:textId="443614BD" w:rsidR="0058387D" w:rsidRPr="00772CAC" w:rsidRDefault="0058387D" w:rsidP="006C08EA">
            <w:pPr>
              <w:jc w:val="center"/>
              <w:rPr>
                <w:rFonts w:eastAsia="Calibri"/>
                <w:b/>
                <w:bCs/>
                <w:sz w:val="22"/>
                <w:szCs w:val="22"/>
              </w:rPr>
            </w:pPr>
            <w:r w:rsidRPr="00772CAC">
              <w:rPr>
                <w:rFonts w:eastAsia="Calibri"/>
                <w:b/>
                <w:bCs/>
                <w:sz w:val="22"/>
                <w:szCs w:val="22"/>
              </w:rPr>
              <w:t>Изх. № 04-09-79/27.07.2022 г.</w:t>
            </w:r>
          </w:p>
        </w:tc>
        <w:tc>
          <w:tcPr>
            <w:tcW w:w="9436" w:type="dxa"/>
            <w:shd w:val="clear" w:color="auto" w:fill="auto"/>
          </w:tcPr>
          <w:p w14:paraId="30ECEDA8" w14:textId="77777777" w:rsidR="0058387D" w:rsidRPr="00772CAC" w:rsidRDefault="0058387D" w:rsidP="00FC5BEA">
            <w:pPr>
              <w:pStyle w:val="Bodytext20"/>
              <w:shd w:val="clear" w:color="auto" w:fill="auto"/>
              <w:spacing w:before="0" w:after="0" w:line="240" w:lineRule="auto"/>
            </w:pPr>
            <w:r w:rsidRPr="00772CAC">
              <w:rPr>
                <w:color w:val="000000"/>
                <w:lang w:val="bg-BG" w:eastAsia="bg-BG" w:bidi="bg-BG"/>
              </w:rPr>
              <w:t>Във връзка с получено в Министерство на здравеопазването Ваше писмо под горепосочения номер, относно задание за определяне на обхвата и съдържанието на доклад за екологична оценка (ЕО) на Национална стратегия за околна среда (НСОС) и План за действие към нея, Ви предоставяме следната информация:</w:t>
            </w:r>
          </w:p>
          <w:p w14:paraId="0C6620FF" w14:textId="77777777" w:rsidR="0058387D" w:rsidRPr="00772CAC" w:rsidRDefault="0058387D" w:rsidP="00FC5BEA">
            <w:pPr>
              <w:pStyle w:val="Bodytext20"/>
              <w:shd w:val="clear" w:color="auto" w:fill="auto"/>
              <w:spacing w:before="0" w:after="0" w:line="240" w:lineRule="auto"/>
            </w:pPr>
            <w:r w:rsidRPr="00772CAC">
              <w:rPr>
                <w:color w:val="000000"/>
                <w:lang w:val="bg-BG" w:eastAsia="bg-BG" w:bidi="bg-BG"/>
              </w:rPr>
              <w:t xml:space="preserve">От представеното задание, е видно, че същото предвижда доклада за екологична оценка да бъде </w:t>
            </w:r>
            <w:r w:rsidRPr="00772CAC">
              <w:rPr>
                <w:color w:val="000000"/>
                <w:lang w:val="bg-BG" w:eastAsia="bg-BG" w:bidi="bg-BG"/>
              </w:rPr>
              <w:lastRenderedPageBreak/>
              <w:t>изработен съобразно нормативните изисквания и в него да бъдат включени всички основни раздели, в които ще бъде анализирано и оценено очакваното въздействие както върху отделните фактори и компоненти на околната среда, така и върху населението и човешкото здраве вследствие изпълнението на НСОС и План за действие към нея.</w:t>
            </w:r>
          </w:p>
          <w:p w14:paraId="450C9DBE" w14:textId="77777777" w:rsidR="0058387D" w:rsidRPr="00772CAC" w:rsidRDefault="0058387D" w:rsidP="00FC5BEA">
            <w:pPr>
              <w:pStyle w:val="Bodytext20"/>
              <w:shd w:val="clear" w:color="auto" w:fill="auto"/>
              <w:spacing w:before="0" w:after="0" w:line="240" w:lineRule="auto"/>
            </w:pPr>
            <w:r w:rsidRPr="00772CAC">
              <w:rPr>
                <w:color w:val="000000"/>
                <w:lang w:val="bg-BG" w:eastAsia="bg-BG" w:bidi="bg-BG"/>
              </w:rPr>
              <w:t>Ще бъде представена информация и направен анализ на текущото състояние на околната среда в страната по отношение на всеки компонент и фактор на средата, както по отношение на населението и човешкото здраве.</w:t>
            </w:r>
          </w:p>
          <w:p w14:paraId="100C6A54" w14:textId="77777777" w:rsidR="0058387D" w:rsidRPr="00772CAC" w:rsidRDefault="0058387D" w:rsidP="00FC5BEA">
            <w:pPr>
              <w:pStyle w:val="Bodytext20"/>
              <w:shd w:val="clear" w:color="auto" w:fill="auto"/>
              <w:spacing w:before="0" w:after="0" w:line="240" w:lineRule="auto"/>
            </w:pPr>
            <w:r w:rsidRPr="00772CAC">
              <w:rPr>
                <w:color w:val="000000"/>
                <w:lang w:val="bg-BG" w:eastAsia="bg-BG" w:bidi="bg-BG"/>
              </w:rPr>
              <w:t>Предвидено е и извършването на анализ и оценка на вероятните значителни въздействия върху околната среда и човешкото здраве, като в тази част следва да се посочат не само отрицателните, но и възможните положителни въздействия върху околната среда и общественото здраве вследствие изпълнението на стратегията.</w:t>
            </w:r>
          </w:p>
          <w:p w14:paraId="6CBB0C5C" w14:textId="77777777" w:rsidR="00FC5BEA" w:rsidRPr="00772CAC" w:rsidRDefault="0058387D" w:rsidP="00FC5BEA">
            <w:pPr>
              <w:pStyle w:val="Bodytext20"/>
              <w:shd w:val="clear" w:color="auto" w:fill="auto"/>
              <w:spacing w:before="0" w:after="0" w:line="240" w:lineRule="auto"/>
            </w:pPr>
            <w:r w:rsidRPr="00772CAC">
              <w:rPr>
                <w:color w:val="000000"/>
                <w:lang w:val="bg-BG" w:eastAsia="bg-BG" w:bidi="bg-BG"/>
              </w:rPr>
              <w:t>В доклада по Екологична оценка се предвижда още да бъдат посочени и мерки, които е необходимо да бъдат изпълнени за предотвратяване и намаляване на възможно най-пълно</w:t>
            </w:r>
            <w:r w:rsidR="00FC5BEA" w:rsidRPr="00772CAC">
              <w:rPr>
                <w:color w:val="000000"/>
                <w:lang w:val="bg-BG" w:eastAsia="bg-BG" w:bidi="bg-BG"/>
              </w:rPr>
              <w:t xml:space="preserve"> компенсиране на неблагоприятните последствия от осъществяването на НСОС и План за действие към нея върху околната среда и човешкото здраве.</w:t>
            </w:r>
          </w:p>
          <w:p w14:paraId="5ED60F12" w14:textId="7C564A8F" w:rsidR="00FC5BEA" w:rsidRPr="00772CAC" w:rsidRDefault="00FC5BEA" w:rsidP="00FC5BEA">
            <w:pPr>
              <w:pStyle w:val="Bodytext20"/>
              <w:shd w:val="clear" w:color="auto" w:fill="auto"/>
              <w:spacing w:before="0" w:after="0" w:line="240" w:lineRule="auto"/>
            </w:pPr>
            <w:r w:rsidRPr="00772CAC">
              <w:rPr>
                <w:color w:val="000000"/>
                <w:lang w:val="bg-BG" w:eastAsia="bg-BG" w:bidi="bg-BG"/>
              </w:rPr>
              <w:t>Предлагаме при разглеждането на въпросите, свързани с човешкото здраве, да бъдат подробно разработени и разгледани следните техни аспекти:</w:t>
            </w:r>
          </w:p>
          <w:p w14:paraId="550D03DF" w14:textId="77777777" w:rsidR="00FC5BEA" w:rsidRPr="00772CAC" w:rsidRDefault="00FC5BEA" w:rsidP="00FC5BEA">
            <w:pPr>
              <w:pStyle w:val="Bodytext20"/>
              <w:numPr>
                <w:ilvl w:val="0"/>
                <w:numId w:val="13"/>
              </w:numPr>
              <w:shd w:val="clear" w:color="auto" w:fill="auto"/>
              <w:tabs>
                <w:tab w:val="left" w:pos="1004"/>
              </w:tabs>
              <w:spacing w:before="0" w:after="0" w:line="240" w:lineRule="auto"/>
            </w:pPr>
            <w:r w:rsidRPr="00772CAC">
              <w:rPr>
                <w:color w:val="000000"/>
                <w:lang w:val="bg-BG" w:eastAsia="bg-BG" w:bidi="bg-BG"/>
              </w:rPr>
              <w:t>Извършване на анализ на здравно-демографския статус на населението за страната на база на съвременни данни за демографското състояние (по показатели раждаемост, смъртност, естествен прираст, детска смъртност и др.) и заболяемостта по ниво и структура. Да се направи прогнозна оценка за влиянието върху здравно-демографския статус на населението при прилагане на плана.</w:t>
            </w:r>
          </w:p>
          <w:p w14:paraId="6F5A7626" w14:textId="5E8597AC" w:rsidR="00FC5BEA" w:rsidRPr="00772CAC" w:rsidRDefault="00FC5BEA" w:rsidP="00FC5BEA">
            <w:pPr>
              <w:pStyle w:val="Bodytext20"/>
              <w:numPr>
                <w:ilvl w:val="0"/>
                <w:numId w:val="13"/>
              </w:numPr>
              <w:shd w:val="clear" w:color="auto" w:fill="auto"/>
              <w:tabs>
                <w:tab w:val="left" w:pos="1040"/>
              </w:tabs>
              <w:spacing w:before="0" w:after="0" w:line="240" w:lineRule="auto"/>
            </w:pPr>
            <w:r w:rsidRPr="00772CAC">
              <w:rPr>
                <w:color w:val="000000"/>
                <w:lang w:val="bg-BG" w:eastAsia="bg-BG" w:bidi="bg-BG"/>
              </w:rPr>
              <w:t xml:space="preserve">При разглеждане състоянието на водите да бъдат представени и анализирани данни и за качеството на питейните и минералните води. Изрично да се посочи необходимостта </w:t>
            </w:r>
            <w:bookmarkStart w:id="3" w:name="_Hlk113203002"/>
            <w:r w:rsidRPr="00772CAC">
              <w:rPr>
                <w:color w:val="000000"/>
                <w:lang w:val="bg-BG" w:eastAsia="bg-BG" w:bidi="bg-BG"/>
              </w:rPr>
              <w:t xml:space="preserve">предлаганите в НСОС и План за действие към нея проекти да бъдат съобразени и с изискванията по отношение опазване на водите, предназначени за питейно-битови цели и минералните води, </w:t>
            </w:r>
            <w:r w:rsidRPr="00772CAC">
              <w:rPr>
                <w:color w:val="000000"/>
                <w:lang w:val="bg-BG" w:eastAsia="bg-BG" w:bidi="bg-BG"/>
              </w:rPr>
              <w:lastRenderedPageBreak/>
              <w:t>включително забраните и ограниченията в санитарно-охранителните зони на водоизточниците за питейно-битово водоснабдяване и на минерални води, използвани за лечебни, профилактични, питейни и хигиенни нужди.</w:t>
            </w:r>
          </w:p>
          <w:bookmarkEnd w:id="3"/>
          <w:p w14:paraId="7C737E78" w14:textId="7058ACDE" w:rsidR="00FC5BEA" w:rsidRDefault="00FC5BEA" w:rsidP="00FC5BEA">
            <w:pPr>
              <w:pStyle w:val="Bodytext20"/>
              <w:shd w:val="clear" w:color="auto" w:fill="auto"/>
              <w:spacing w:before="0" w:after="0" w:line="240" w:lineRule="auto"/>
              <w:rPr>
                <w:color w:val="000000"/>
                <w:lang w:val="bg-BG" w:eastAsia="bg-BG" w:bidi="bg-BG"/>
              </w:rPr>
            </w:pPr>
            <w:r w:rsidRPr="00772CAC">
              <w:rPr>
                <w:color w:val="000000"/>
                <w:lang w:val="bg-BG" w:eastAsia="bg-BG" w:bidi="bg-BG"/>
              </w:rPr>
              <w:t>Да бъдат разгледани всички водоизточници, използвани за питейно-битови цели в страната, с или без учредена санитарно-охранителна зона, които са повлияни или биха могли да бъдат повлияни, вследствие реализирането на НСОС и План за действие към нея.</w:t>
            </w:r>
          </w:p>
          <w:p w14:paraId="14ECB65D" w14:textId="581CCF0C" w:rsidR="00E060C9" w:rsidRDefault="00E060C9" w:rsidP="00FC5BEA">
            <w:pPr>
              <w:pStyle w:val="Bodytext20"/>
              <w:shd w:val="clear" w:color="auto" w:fill="auto"/>
              <w:spacing w:before="0" w:after="0" w:line="240" w:lineRule="auto"/>
              <w:rPr>
                <w:color w:val="000000"/>
                <w:lang w:val="bg-BG" w:eastAsia="bg-BG" w:bidi="bg-BG"/>
              </w:rPr>
            </w:pPr>
          </w:p>
          <w:p w14:paraId="643FE137" w14:textId="01AFDD5E" w:rsidR="00E060C9" w:rsidRDefault="00E060C9" w:rsidP="00FC5BEA">
            <w:pPr>
              <w:pStyle w:val="Bodytext20"/>
              <w:shd w:val="clear" w:color="auto" w:fill="auto"/>
              <w:spacing w:before="0" w:after="0" w:line="240" w:lineRule="auto"/>
              <w:rPr>
                <w:color w:val="000000"/>
                <w:lang w:val="bg-BG" w:eastAsia="bg-BG" w:bidi="bg-BG"/>
              </w:rPr>
            </w:pPr>
          </w:p>
          <w:p w14:paraId="52CBFF38" w14:textId="770AD74B" w:rsidR="00E060C9" w:rsidRDefault="00E060C9" w:rsidP="00FC5BEA">
            <w:pPr>
              <w:pStyle w:val="Bodytext20"/>
              <w:shd w:val="clear" w:color="auto" w:fill="auto"/>
              <w:spacing w:before="0" w:after="0" w:line="240" w:lineRule="auto"/>
              <w:rPr>
                <w:color w:val="000000"/>
                <w:lang w:val="bg-BG" w:eastAsia="bg-BG" w:bidi="bg-BG"/>
              </w:rPr>
            </w:pPr>
          </w:p>
          <w:p w14:paraId="75F241D1" w14:textId="69D3EC94" w:rsidR="00E060C9" w:rsidRDefault="00E060C9" w:rsidP="00FC5BEA">
            <w:pPr>
              <w:pStyle w:val="Bodytext20"/>
              <w:shd w:val="clear" w:color="auto" w:fill="auto"/>
              <w:spacing w:before="0" w:after="0" w:line="240" w:lineRule="auto"/>
              <w:rPr>
                <w:color w:val="000000"/>
                <w:lang w:val="bg-BG" w:eastAsia="bg-BG" w:bidi="bg-BG"/>
              </w:rPr>
            </w:pPr>
          </w:p>
          <w:p w14:paraId="0227DB23" w14:textId="4E0E7A5F" w:rsidR="00E060C9" w:rsidRDefault="00E060C9" w:rsidP="00FC5BEA">
            <w:pPr>
              <w:pStyle w:val="Bodytext20"/>
              <w:shd w:val="clear" w:color="auto" w:fill="auto"/>
              <w:spacing w:before="0" w:after="0" w:line="240" w:lineRule="auto"/>
              <w:rPr>
                <w:color w:val="000000"/>
                <w:lang w:val="bg-BG" w:eastAsia="bg-BG" w:bidi="bg-BG"/>
              </w:rPr>
            </w:pPr>
          </w:p>
          <w:p w14:paraId="1C79723F" w14:textId="7A209C4C" w:rsidR="00E060C9" w:rsidRDefault="00E060C9" w:rsidP="00FC5BEA">
            <w:pPr>
              <w:pStyle w:val="Bodytext20"/>
              <w:shd w:val="clear" w:color="auto" w:fill="auto"/>
              <w:spacing w:before="0" w:after="0" w:line="240" w:lineRule="auto"/>
              <w:rPr>
                <w:color w:val="000000"/>
                <w:lang w:val="bg-BG" w:eastAsia="bg-BG" w:bidi="bg-BG"/>
              </w:rPr>
            </w:pPr>
          </w:p>
          <w:p w14:paraId="5018FF67" w14:textId="6A0AEC8E" w:rsidR="00E060C9" w:rsidRDefault="00E060C9" w:rsidP="00FC5BEA">
            <w:pPr>
              <w:pStyle w:val="Bodytext20"/>
              <w:shd w:val="clear" w:color="auto" w:fill="auto"/>
              <w:spacing w:before="0" w:after="0" w:line="240" w:lineRule="auto"/>
              <w:rPr>
                <w:color w:val="000000"/>
                <w:lang w:val="bg-BG" w:eastAsia="bg-BG" w:bidi="bg-BG"/>
              </w:rPr>
            </w:pPr>
          </w:p>
          <w:p w14:paraId="4021F122" w14:textId="28017B49" w:rsidR="00E060C9" w:rsidRDefault="00E060C9" w:rsidP="00FC5BEA">
            <w:pPr>
              <w:pStyle w:val="Bodytext20"/>
              <w:shd w:val="clear" w:color="auto" w:fill="auto"/>
              <w:spacing w:before="0" w:after="0" w:line="240" w:lineRule="auto"/>
              <w:rPr>
                <w:color w:val="000000"/>
                <w:lang w:val="bg-BG" w:eastAsia="bg-BG" w:bidi="bg-BG"/>
              </w:rPr>
            </w:pPr>
          </w:p>
          <w:p w14:paraId="5BE35B63" w14:textId="3C35C3D3" w:rsidR="00620206" w:rsidRDefault="00620206" w:rsidP="00FC5BEA">
            <w:pPr>
              <w:pStyle w:val="Bodytext20"/>
              <w:shd w:val="clear" w:color="auto" w:fill="auto"/>
              <w:spacing w:before="0" w:after="0" w:line="240" w:lineRule="auto"/>
              <w:rPr>
                <w:color w:val="000000"/>
                <w:lang w:val="bg-BG" w:eastAsia="bg-BG" w:bidi="bg-BG"/>
              </w:rPr>
            </w:pPr>
          </w:p>
          <w:p w14:paraId="75A64DD7" w14:textId="0805294B" w:rsidR="00620206" w:rsidRDefault="00620206" w:rsidP="00FC5BEA">
            <w:pPr>
              <w:pStyle w:val="Bodytext20"/>
              <w:shd w:val="clear" w:color="auto" w:fill="auto"/>
              <w:spacing w:before="0" w:after="0" w:line="240" w:lineRule="auto"/>
              <w:rPr>
                <w:color w:val="000000"/>
                <w:lang w:val="bg-BG" w:eastAsia="bg-BG" w:bidi="bg-BG"/>
              </w:rPr>
            </w:pPr>
          </w:p>
          <w:p w14:paraId="490DE335" w14:textId="34D2549A" w:rsidR="00620206" w:rsidRDefault="00620206" w:rsidP="00FC5BEA">
            <w:pPr>
              <w:pStyle w:val="Bodytext20"/>
              <w:shd w:val="clear" w:color="auto" w:fill="auto"/>
              <w:spacing w:before="0" w:after="0" w:line="240" w:lineRule="auto"/>
              <w:rPr>
                <w:color w:val="000000"/>
                <w:lang w:val="bg-BG" w:eastAsia="bg-BG" w:bidi="bg-BG"/>
              </w:rPr>
            </w:pPr>
          </w:p>
          <w:p w14:paraId="04046473" w14:textId="378E54B6" w:rsidR="00620206" w:rsidRDefault="00620206" w:rsidP="00FC5BEA">
            <w:pPr>
              <w:pStyle w:val="Bodytext20"/>
              <w:shd w:val="clear" w:color="auto" w:fill="auto"/>
              <w:spacing w:before="0" w:after="0" w:line="240" w:lineRule="auto"/>
              <w:rPr>
                <w:color w:val="000000"/>
                <w:lang w:val="bg-BG" w:eastAsia="bg-BG" w:bidi="bg-BG"/>
              </w:rPr>
            </w:pPr>
          </w:p>
          <w:p w14:paraId="6A54A826" w14:textId="4CC3B86F" w:rsidR="00620206" w:rsidRDefault="00620206" w:rsidP="00FC5BEA">
            <w:pPr>
              <w:pStyle w:val="Bodytext20"/>
              <w:shd w:val="clear" w:color="auto" w:fill="auto"/>
              <w:spacing w:before="0" w:after="0" w:line="240" w:lineRule="auto"/>
              <w:rPr>
                <w:color w:val="000000"/>
                <w:lang w:val="bg-BG" w:eastAsia="bg-BG" w:bidi="bg-BG"/>
              </w:rPr>
            </w:pPr>
          </w:p>
          <w:p w14:paraId="0B87531E" w14:textId="618C62BD" w:rsidR="00620206" w:rsidRDefault="00620206" w:rsidP="00FC5BEA">
            <w:pPr>
              <w:pStyle w:val="Bodytext20"/>
              <w:shd w:val="clear" w:color="auto" w:fill="auto"/>
              <w:spacing w:before="0" w:after="0" w:line="240" w:lineRule="auto"/>
              <w:rPr>
                <w:color w:val="000000"/>
                <w:lang w:val="bg-BG" w:eastAsia="bg-BG" w:bidi="bg-BG"/>
              </w:rPr>
            </w:pPr>
          </w:p>
          <w:p w14:paraId="61B4D961" w14:textId="72044D94" w:rsidR="00620206" w:rsidRDefault="00620206" w:rsidP="00FC5BEA">
            <w:pPr>
              <w:pStyle w:val="Bodytext20"/>
              <w:shd w:val="clear" w:color="auto" w:fill="auto"/>
              <w:spacing w:before="0" w:after="0" w:line="240" w:lineRule="auto"/>
              <w:rPr>
                <w:color w:val="000000"/>
                <w:lang w:val="bg-BG" w:eastAsia="bg-BG" w:bidi="bg-BG"/>
              </w:rPr>
            </w:pPr>
          </w:p>
          <w:p w14:paraId="2A2123D3" w14:textId="54680F45" w:rsidR="00620206" w:rsidRDefault="00620206" w:rsidP="00FC5BEA">
            <w:pPr>
              <w:pStyle w:val="Bodytext20"/>
              <w:shd w:val="clear" w:color="auto" w:fill="auto"/>
              <w:spacing w:before="0" w:after="0" w:line="240" w:lineRule="auto"/>
              <w:rPr>
                <w:color w:val="000000"/>
                <w:lang w:val="bg-BG" w:eastAsia="bg-BG" w:bidi="bg-BG"/>
              </w:rPr>
            </w:pPr>
          </w:p>
          <w:p w14:paraId="371EBE0E" w14:textId="316DFFD2" w:rsidR="00620206" w:rsidRDefault="00620206" w:rsidP="00FC5BEA">
            <w:pPr>
              <w:pStyle w:val="Bodytext20"/>
              <w:shd w:val="clear" w:color="auto" w:fill="auto"/>
              <w:spacing w:before="0" w:after="0" w:line="240" w:lineRule="auto"/>
              <w:rPr>
                <w:color w:val="000000"/>
                <w:lang w:val="bg-BG" w:eastAsia="bg-BG" w:bidi="bg-BG"/>
              </w:rPr>
            </w:pPr>
          </w:p>
          <w:p w14:paraId="63FBE1DF" w14:textId="511505E5" w:rsidR="00620206" w:rsidRDefault="00620206" w:rsidP="00FC5BEA">
            <w:pPr>
              <w:pStyle w:val="Bodytext20"/>
              <w:shd w:val="clear" w:color="auto" w:fill="auto"/>
              <w:spacing w:before="0" w:after="0" w:line="240" w:lineRule="auto"/>
              <w:rPr>
                <w:color w:val="000000"/>
                <w:lang w:val="bg-BG" w:eastAsia="bg-BG" w:bidi="bg-BG"/>
              </w:rPr>
            </w:pPr>
          </w:p>
          <w:p w14:paraId="2E9012E3" w14:textId="68314922" w:rsidR="00620206" w:rsidRDefault="00620206" w:rsidP="00FC5BEA">
            <w:pPr>
              <w:pStyle w:val="Bodytext20"/>
              <w:shd w:val="clear" w:color="auto" w:fill="auto"/>
              <w:spacing w:before="0" w:after="0" w:line="240" w:lineRule="auto"/>
              <w:rPr>
                <w:color w:val="000000"/>
                <w:lang w:val="bg-BG" w:eastAsia="bg-BG" w:bidi="bg-BG"/>
              </w:rPr>
            </w:pPr>
          </w:p>
          <w:p w14:paraId="45CF7FCF" w14:textId="4466F59A" w:rsidR="00620206" w:rsidRDefault="00620206" w:rsidP="00FC5BEA">
            <w:pPr>
              <w:pStyle w:val="Bodytext20"/>
              <w:shd w:val="clear" w:color="auto" w:fill="auto"/>
              <w:spacing w:before="0" w:after="0" w:line="240" w:lineRule="auto"/>
              <w:rPr>
                <w:color w:val="000000"/>
                <w:lang w:val="bg-BG" w:eastAsia="bg-BG" w:bidi="bg-BG"/>
              </w:rPr>
            </w:pPr>
          </w:p>
          <w:p w14:paraId="3CE8E0C6" w14:textId="4D03DEE0" w:rsidR="00620206" w:rsidRDefault="00620206" w:rsidP="00FC5BEA">
            <w:pPr>
              <w:pStyle w:val="Bodytext20"/>
              <w:shd w:val="clear" w:color="auto" w:fill="auto"/>
              <w:spacing w:before="0" w:after="0" w:line="240" w:lineRule="auto"/>
              <w:rPr>
                <w:color w:val="000000"/>
                <w:lang w:val="bg-BG" w:eastAsia="bg-BG" w:bidi="bg-BG"/>
              </w:rPr>
            </w:pPr>
          </w:p>
          <w:p w14:paraId="288A1423" w14:textId="5433579C" w:rsidR="00620206" w:rsidRDefault="00620206" w:rsidP="00FC5BEA">
            <w:pPr>
              <w:pStyle w:val="Bodytext20"/>
              <w:shd w:val="clear" w:color="auto" w:fill="auto"/>
              <w:spacing w:before="0" w:after="0" w:line="240" w:lineRule="auto"/>
              <w:rPr>
                <w:color w:val="000000"/>
                <w:lang w:val="bg-BG" w:eastAsia="bg-BG" w:bidi="bg-BG"/>
              </w:rPr>
            </w:pPr>
          </w:p>
          <w:p w14:paraId="50B4CDCB" w14:textId="4347C195" w:rsidR="00620206" w:rsidRDefault="00620206" w:rsidP="00FC5BEA">
            <w:pPr>
              <w:pStyle w:val="Bodytext20"/>
              <w:shd w:val="clear" w:color="auto" w:fill="auto"/>
              <w:spacing w:before="0" w:after="0" w:line="240" w:lineRule="auto"/>
              <w:rPr>
                <w:color w:val="000000"/>
                <w:lang w:val="bg-BG" w:eastAsia="bg-BG" w:bidi="bg-BG"/>
              </w:rPr>
            </w:pPr>
          </w:p>
          <w:p w14:paraId="32DA4CFE" w14:textId="7BC87A45" w:rsidR="00620206" w:rsidRDefault="00620206" w:rsidP="00FC5BEA">
            <w:pPr>
              <w:pStyle w:val="Bodytext20"/>
              <w:shd w:val="clear" w:color="auto" w:fill="auto"/>
              <w:spacing w:before="0" w:after="0" w:line="240" w:lineRule="auto"/>
              <w:rPr>
                <w:color w:val="000000"/>
                <w:lang w:val="bg-BG" w:eastAsia="bg-BG" w:bidi="bg-BG"/>
              </w:rPr>
            </w:pPr>
          </w:p>
          <w:p w14:paraId="5507ACA4" w14:textId="2276E7EC" w:rsidR="00620206" w:rsidRDefault="00620206" w:rsidP="00FC5BEA">
            <w:pPr>
              <w:pStyle w:val="Bodytext20"/>
              <w:shd w:val="clear" w:color="auto" w:fill="auto"/>
              <w:spacing w:before="0" w:after="0" w:line="240" w:lineRule="auto"/>
              <w:rPr>
                <w:color w:val="000000"/>
                <w:lang w:val="bg-BG" w:eastAsia="bg-BG" w:bidi="bg-BG"/>
              </w:rPr>
            </w:pPr>
          </w:p>
          <w:p w14:paraId="46AC0221" w14:textId="77777777" w:rsidR="00620206" w:rsidRDefault="00620206" w:rsidP="00FC5BEA">
            <w:pPr>
              <w:pStyle w:val="Bodytext20"/>
              <w:shd w:val="clear" w:color="auto" w:fill="auto"/>
              <w:spacing w:before="0" w:after="0" w:line="240" w:lineRule="auto"/>
              <w:rPr>
                <w:color w:val="000000"/>
                <w:lang w:val="bg-BG" w:eastAsia="bg-BG" w:bidi="bg-BG"/>
              </w:rPr>
            </w:pPr>
          </w:p>
          <w:p w14:paraId="508EA9B3" w14:textId="77777777" w:rsidR="00E060C9" w:rsidRPr="00772CAC" w:rsidRDefault="00E060C9" w:rsidP="00FC5BEA">
            <w:pPr>
              <w:pStyle w:val="Bodytext20"/>
              <w:shd w:val="clear" w:color="auto" w:fill="auto"/>
              <w:spacing w:before="0" w:after="0" w:line="240" w:lineRule="auto"/>
            </w:pPr>
          </w:p>
          <w:p w14:paraId="75C7CCBC" w14:textId="77777777" w:rsidR="00FC5BEA" w:rsidRPr="00772CAC" w:rsidRDefault="00FC5BEA" w:rsidP="00FC5BEA">
            <w:pPr>
              <w:pStyle w:val="Bodytext20"/>
              <w:numPr>
                <w:ilvl w:val="0"/>
                <w:numId w:val="13"/>
              </w:numPr>
              <w:shd w:val="clear" w:color="auto" w:fill="auto"/>
              <w:tabs>
                <w:tab w:val="left" w:pos="1008"/>
              </w:tabs>
              <w:spacing w:before="0" w:after="0" w:line="240" w:lineRule="auto"/>
            </w:pPr>
            <w:r w:rsidRPr="00772CAC">
              <w:rPr>
                <w:color w:val="000000"/>
                <w:lang w:val="bg-BG" w:eastAsia="bg-BG" w:bidi="bg-BG"/>
              </w:rPr>
              <w:t>При разглеждане състоянието на факторите на жизнената среда (шум, вибрации, влошаване на атмосферния въздух, влошаване на питейните води, йонизиращи и нейонизиращи лъчения) да се оценят възможните неблагоприятни въздействия, включително и кумулативни такива и да се предвидят всички необходими мерки за предотвратяване възникването на здравен риск.</w:t>
            </w:r>
          </w:p>
          <w:p w14:paraId="0D062DFA" w14:textId="77777777" w:rsidR="00FC5BEA" w:rsidRPr="00772CAC" w:rsidRDefault="00FC5BEA" w:rsidP="00FC5BEA">
            <w:pPr>
              <w:pStyle w:val="Bodytext20"/>
              <w:numPr>
                <w:ilvl w:val="0"/>
                <w:numId w:val="13"/>
              </w:numPr>
              <w:shd w:val="clear" w:color="auto" w:fill="auto"/>
              <w:tabs>
                <w:tab w:val="left" w:pos="1008"/>
              </w:tabs>
              <w:spacing w:before="0" w:after="0" w:line="240" w:lineRule="auto"/>
            </w:pPr>
            <w:r w:rsidRPr="00772CAC">
              <w:rPr>
                <w:color w:val="000000"/>
                <w:lang w:val="bg-BG" w:eastAsia="bg-BG" w:bidi="bg-BG"/>
              </w:rPr>
              <w:t>Да се анализира възможното отрицателно или положително въздействие върху човешкото здраве в следствие изпълнението на всяка от предвидените в НСОС и План за действие към нея цели и приоритети.</w:t>
            </w:r>
          </w:p>
          <w:p w14:paraId="55F094CA" w14:textId="57F3AF31" w:rsidR="0058387D" w:rsidRPr="00772CAC" w:rsidRDefault="00FC5BEA" w:rsidP="00FC5BEA">
            <w:pPr>
              <w:pStyle w:val="Bodytext20"/>
              <w:numPr>
                <w:ilvl w:val="0"/>
                <w:numId w:val="13"/>
              </w:numPr>
              <w:shd w:val="clear" w:color="auto" w:fill="auto"/>
              <w:tabs>
                <w:tab w:val="left" w:pos="1008"/>
              </w:tabs>
              <w:spacing w:before="0" w:after="0" w:line="240" w:lineRule="auto"/>
            </w:pPr>
            <w:r w:rsidRPr="00772CAC">
              <w:rPr>
                <w:color w:val="000000"/>
                <w:lang w:val="bg-BG" w:eastAsia="bg-BG" w:bidi="bg-BG"/>
              </w:rPr>
              <w:t>Да се предложат адекватни мерки за недопускане и възможно най-пълно редуциране на отрицателните въздействия върху човешкото здраве в следствие изпълнение на НСОС и План за действие към нея.</w:t>
            </w:r>
          </w:p>
        </w:tc>
        <w:tc>
          <w:tcPr>
            <w:tcW w:w="2170" w:type="dxa"/>
            <w:shd w:val="clear" w:color="auto" w:fill="auto"/>
          </w:tcPr>
          <w:p w14:paraId="792B9E15" w14:textId="77777777" w:rsidR="0058387D" w:rsidRDefault="0058387D" w:rsidP="006C08EA">
            <w:pPr>
              <w:jc w:val="both"/>
              <w:rPr>
                <w:sz w:val="22"/>
                <w:szCs w:val="22"/>
              </w:rPr>
            </w:pPr>
          </w:p>
          <w:p w14:paraId="0FDD2B93" w14:textId="77777777" w:rsidR="0087278D" w:rsidRDefault="0087278D" w:rsidP="006C08EA">
            <w:pPr>
              <w:jc w:val="both"/>
              <w:rPr>
                <w:sz w:val="22"/>
                <w:szCs w:val="22"/>
              </w:rPr>
            </w:pPr>
          </w:p>
          <w:p w14:paraId="7337E29A" w14:textId="77777777" w:rsidR="0087278D" w:rsidRDefault="0087278D" w:rsidP="006C08EA">
            <w:pPr>
              <w:jc w:val="both"/>
              <w:rPr>
                <w:sz w:val="22"/>
                <w:szCs w:val="22"/>
              </w:rPr>
            </w:pPr>
          </w:p>
          <w:p w14:paraId="28422097" w14:textId="77777777" w:rsidR="0087278D" w:rsidRDefault="0087278D" w:rsidP="006C08EA">
            <w:pPr>
              <w:jc w:val="both"/>
              <w:rPr>
                <w:sz w:val="22"/>
                <w:szCs w:val="22"/>
              </w:rPr>
            </w:pPr>
          </w:p>
          <w:p w14:paraId="08199732" w14:textId="77777777" w:rsidR="0087278D" w:rsidRDefault="0087278D" w:rsidP="006C08EA">
            <w:pPr>
              <w:jc w:val="both"/>
              <w:rPr>
                <w:sz w:val="22"/>
                <w:szCs w:val="22"/>
              </w:rPr>
            </w:pPr>
          </w:p>
          <w:p w14:paraId="587F3654" w14:textId="77777777" w:rsidR="0087278D" w:rsidRDefault="0087278D" w:rsidP="006C08EA">
            <w:pPr>
              <w:jc w:val="both"/>
              <w:rPr>
                <w:sz w:val="22"/>
                <w:szCs w:val="22"/>
              </w:rPr>
            </w:pPr>
          </w:p>
          <w:p w14:paraId="6D9489C0" w14:textId="77777777" w:rsidR="0087278D" w:rsidRDefault="0087278D" w:rsidP="006C08EA">
            <w:pPr>
              <w:jc w:val="both"/>
              <w:rPr>
                <w:sz w:val="22"/>
                <w:szCs w:val="22"/>
              </w:rPr>
            </w:pPr>
          </w:p>
          <w:p w14:paraId="140D7F16" w14:textId="77777777" w:rsidR="0087278D" w:rsidRDefault="0087278D" w:rsidP="006C08EA">
            <w:pPr>
              <w:jc w:val="both"/>
              <w:rPr>
                <w:sz w:val="22"/>
                <w:szCs w:val="22"/>
              </w:rPr>
            </w:pPr>
          </w:p>
          <w:p w14:paraId="47719843" w14:textId="77777777" w:rsidR="0087278D" w:rsidRDefault="0087278D" w:rsidP="006C08EA">
            <w:pPr>
              <w:jc w:val="both"/>
              <w:rPr>
                <w:sz w:val="22"/>
                <w:szCs w:val="22"/>
              </w:rPr>
            </w:pPr>
          </w:p>
          <w:p w14:paraId="38ACFF77" w14:textId="77777777" w:rsidR="0087278D" w:rsidRDefault="0087278D" w:rsidP="006C08EA">
            <w:pPr>
              <w:jc w:val="both"/>
              <w:rPr>
                <w:sz w:val="22"/>
                <w:szCs w:val="22"/>
              </w:rPr>
            </w:pPr>
          </w:p>
          <w:p w14:paraId="7C2F4F3E" w14:textId="77777777" w:rsidR="0087278D" w:rsidRDefault="0087278D" w:rsidP="006C08EA">
            <w:pPr>
              <w:jc w:val="both"/>
              <w:rPr>
                <w:sz w:val="22"/>
                <w:szCs w:val="22"/>
              </w:rPr>
            </w:pPr>
          </w:p>
          <w:p w14:paraId="1FD56468" w14:textId="77777777" w:rsidR="0087278D" w:rsidRDefault="0087278D" w:rsidP="006C08EA">
            <w:pPr>
              <w:jc w:val="both"/>
              <w:rPr>
                <w:sz w:val="22"/>
                <w:szCs w:val="22"/>
              </w:rPr>
            </w:pPr>
          </w:p>
          <w:p w14:paraId="4FBA7A4F" w14:textId="77777777" w:rsidR="0087278D" w:rsidRDefault="0087278D" w:rsidP="006C08EA">
            <w:pPr>
              <w:jc w:val="both"/>
              <w:rPr>
                <w:sz w:val="22"/>
                <w:szCs w:val="22"/>
              </w:rPr>
            </w:pPr>
          </w:p>
          <w:p w14:paraId="6792E6DD" w14:textId="77777777" w:rsidR="0087278D" w:rsidRDefault="0087278D" w:rsidP="006C08EA">
            <w:pPr>
              <w:jc w:val="both"/>
              <w:rPr>
                <w:sz w:val="22"/>
                <w:szCs w:val="22"/>
              </w:rPr>
            </w:pPr>
          </w:p>
          <w:p w14:paraId="73F0AD97" w14:textId="77777777" w:rsidR="009B34CE" w:rsidRDefault="009B34CE" w:rsidP="006C08EA">
            <w:pPr>
              <w:jc w:val="both"/>
              <w:rPr>
                <w:sz w:val="22"/>
                <w:szCs w:val="22"/>
              </w:rPr>
            </w:pPr>
          </w:p>
          <w:p w14:paraId="08EE21ED" w14:textId="77777777" w:rsidR="009B34CE" w:rsidRDefault="009B34CE" w:rsidP="006C08EA">
            <w:pPr>
              <w:jc w:val="both"/>
              <w:rPr>
                <w:sz w:val="22"/>
                <w:szCs w:val="22"/>
              </w:rPr>
            </w:pPr>
          </w:p>
          <w:p w14:paraId="1311C97E" w14:textId="77777777" w:rsidR="009B34CE" w:rsidRDefault="009B34CE" w:rsidP="006C08EA">
            <w:pPr>
              <w:jc w:val="both"/>
              <w:rPr>
                <w:sz w:val="22"/>
                <w:szCs w:val="22"/>
              </w:rPr>
            </w:pPr>
          </w:p>
          <w:p w14:paraId="38C40702" w14:textId="77777777" w:rsidR="009B34CE" w:rsidRDefault="009B34CE" w:rsidP="006C08EA">
            <w:pPr>
              <w:jc w:val="both"/>
              <w:rPr>
                <w:sz w:val="22"/>
                <w:szCs w:val="22"/>
              </w:rPr>
            </w:pPr>
          </w:p>
          <w:p w14:paraId="63717E13" w14:textId="77777777" w:rsidR="009B34CE" w:rsidRDefault="009B34CE" w:rsidP="006C08EA">
            <w:pPr>
              <w:jc w:val="both"/>
              <w:rPr>
                <w:sz w:val="22"/>
                <w:szCs w:val="22"/>
              </w:rPr>
            </w:pPr>
          </w:p>
          <w:p w14:paraId="274501D9" w14:textId="77777777" w:rsidR="009B34CE" w:rsidRDefault="009B34CE" w:rsidP="006C08EA">
            <w:pPr>
              <w:jc w:val="both"/>
              <w:rPr>
                <w:sz w:val="22"/>
                <w:szCs w:val="22"/>
              </w:rPr>
            </w:pPr>
          </w:p>
          <w:p w14:paraId="74B0710D" w14:textId="77777777" w:rsidR="009B34CE" w:rsidRDefault="009B34CE" w:rsidP="006C08EA">
            <w:pPr>
              <w:jc w:val="both"/>
              <w:rPr>
                <w:sz w:val="22"/>
                <w:szCs w:val="22"/>
              </w:rPr>
            </w:pPr>
          </w:p>
          <w:p w14:paraId="588B7853" w14:textId="77777777" w:rsidR="00E060C9" w:rsidRDefault="00E060C9" w:rsidP="006C08EA">
            <w:pPr>
              <w:jc w:val="both"/>
              <w:rPr>
                <w:sz w:val="22"/>
                <w:szCs w:val="22"/>
              </w:rPr>
            </w:pPr>
          </w:p>
          <w:p w14:paraId="7C00C123" w14:textId="77777777" w:rsidR="00E060C9" w:rsidRDefault="00E060C9" w:rsidP="006C08EA">
            <w:pPr>
              <w:jc w:val="both"/>
              <w:rPr>
                <w:sz w:val="22"/>
                <w:szCs w:val="22"/>
              </w:rPr>
            </w:pPr>
            <w:r>
              <w:rPr>
                <w:sz w:val="22"/>
                <w:szCs w:val="22"/>
              </w:rPr>
              <w:t>Отразено.</w:t>
            </w:r>
          </w:p>
          <w:p w14:paraId="11BCC53D" w14:textId="77777777" w:rsidR="00E060C9" w:rsidRDefault="00E060C9" w:rsidP="006C08EA">
            <w:pPr>
              <w:jc w:val="both"/>
              <w:rPr>
                <w:sz w:val="22"/>
                <w:szCs w:val="22"/>
              </w:rPr>
            </w:pPr>
          </w:p>
          <w:p w14:paraId="7871C6AE" w14:textId="77777777" w:rsidR="00E060C9" w:rsidRDefault="00E060C9" w:rsidP="006C08EA">
            <w:pPr>
              <w:jc w:val="both"/>
              <w:rPr>
                <w:sz w:val="22"/>
                <w:szCs w:val="22"/>
              </w:rPr>
            </w:pPr>
          </w:p>
          <w:p w14:paraId="1104A16D" w14:textId="77777777" w:rsidR="00E060C9" w:rsidRDefault="00E060C9" w:rsidP="006C08EA">
            <w:pPr>
              <w:jc w:val="both"/>
              <w:rPr>
                <w:sz w:val="22"/>
                <w:szCs w:val="22"/>
              </w:rPr>
            </w:pPr>
          </w:p>
          <w:p w14:paraId="2B3D6F65" w14:textId="3739D03D" w:rsidR="00E060C9" w:rsidRDefault="00E060C9" w:rsidP="006C08EA">
            <w:pPr>
              <w:jc w:val="both"/>
              <w:rPr>
                <w:sz w:val="22"/>
                <w:szCs w:val="22"/>
              </w:rPr>
            </w:pPr>
          </w:p>
          <w:p w14:paraId="3FF68E4D" w14:textId="70BDE727" w:rsidR="00E060C9" w:rsidRDefault="00E060C9" w:rsidP="006C08EA">
            <w:pPr>
              <w:jc w:val="both"/>
              <w:rPr>
                <w:sz w:val="22"/>
                <w:szCs w:val="22"/>
              </w:rPr>
            </w:pPr>
          </w:p>
          <w:p w14:paraId="4059B270" w14:textId="660F784D" w:rsidR="00E060C9" w:rsidRDefault="00E060C9" w:rsidP="006C08EA">
            <w:pPr>
              <w:jc w:val="both"/>
              <w:rPr>
                <w:sz w:val="22"/>
                <w:szCs w:val="22"/>
              </w:rPr>
            </w:pPr>
            <w:r>
              <w:rPr>
                <w:sz w:val="22"/>
                <w:szCs w:val="22"/>
              </w:rPr>
              <w:t xml:space="preserve">Отразено в </w:t>
            </w:r>
            <w:r w:rsidR="00FC0DF4">
              <w:rPr>
                <w:sz w:val="22"/>
                <w:szCs w:val="22"/>
              </w:rPr>
              <w:t xml:space="preserve">част по компонент „Води“ </w:t>
            </w:r>
            <w:r>
              <w:rPr>
                <w:sz w:val="22"/>
                <w:szCs w:val="22"/>
              </w:rPr>
              <w:t xml:space="preserve">т. 2 </w:t>
            </w:r>
            <w:r>
              <w:rPr>
                <w:sz w:val="22"/>
                <w:szCs w:val="22"/>
              </w:rPr>
              <w:lastRenderedPageBreak/>
              <w:t xml:space="preserve">и </w:t>
            </w:r>
            <w:r w:rsidR="00FC0DF4">
              <w:rPr>
                <w:sz w:val="22"/>
                <w:szCs w:val="22"/>
              </w:rPr>
              <w:t xml:space="preserve">към мерките в </w:t>
            </w:r>
            <w:r>
              <w:rPr>
                <w:sz w:val="22"/>
                <w:szCs w:val="22"/>
              </w:rPr>
              <w:t>т. 7 на ДЕО.</w:t>
            </w:r>
          </w:p>
          <w:p w14:paraId="318BB604" w14:textId="2AE1EBA7" w:rsidR="00E060C9" w:rsidRDefault="00E060C9" w:rsidP="006C08EA">
            <w:pPr>
              <w:jc w:val="both"/>
              <w:rPr>
                <w:sz w:val="22"/>
                <w:szCs w:val="22"/>
              </w:rPr>
            </w:pPr>
          </w:p>
          <w:p w14:paraId="381A2C7A" w14:textId="54ED9013" w:rsidR="00E060C9" w:rsidRDefault="00E060C9" w:rsidP="006C08EA">
            <w:pPr>
              <w:jc w:val="both"/>
              <w:rPr>
                <w:sz w:val="22"/>
                <w:szCs w:val="22"/>
              </w:rPr>
            </w:pPr>
            <w:r>
              <w:rPr>
                <w:sz w:val="22"/>
                <w:szCs w:val="22"/>
              </w:rPr>
              <w:t>Предвидените в НСОС мерки не са т</w:t>
            </w:r>
            <w:r w:rsidR="000503B2">
              <w:rPr>
                <w:sz w:val="22"/>
                <w:szCs w:val="22"/>
              </w:rPr>
              <w:t>е</w:t>
            </w:r>
            <w:r>
              <w:rPr>
                <w:sz w:val="22"/>
                <w:szCs w:val="22"/>
              </w:rPr>
              <w:t>риториално обвързани</w:t>
            </w:r>
            <w:r w:rsidR="00FC0DF4">
              <w:rPr>
                <w:sz w:val="22"/>
                <w:szCs w:val="22"/>
              </w:rPr>
              <w:t xml:space="preserve">, в т.ч. мерките с потенциал за въздействие върху водоизточници, поради коетосъответно </w:t>
            </w:r>
            <w:r w:rsidR="006F2D92">
              <w:rPr>
                <w:sz w:val="22"/>
                <w:szCs w:val="22"/>
              </w:rPr>
              <w:t>при оценките в т.6 като потенциално повлияни се разглеждат водоизточниците за питейно-битови цели в страната като цяло</w:t>
            </w:r>
            <w:r>
              <w:rPr>
                <w:sz w:val="22"/>
                <w:szCs w:val="22"/>
              </w:rPr>
              <w:t>.</w:t>
            </w:r>
            <w:r w:rsidR="00D77FBE">
              <w:rPr>
                <w:sz w:val="22"/>
                <w:szCs w:val="22"/>
              </w:rPr>
              <w:t xml:space="preserve"> Предвидени са мерки </w:t>
            </w:r>
            <w:r w:rsidR="00FC0DF4">
              <w:rPr>
                <w:sz w:val="22"/>
                <w:szCs w:val="22"/>
              </w:rPr>
              <w:t xml:space="preserve">в т.7 на доклада </w:t>
            </w:r>
            <w:r w:rsidR="00D77FBE">
              <w:rPr>
                <w:sz w:val="22"/>
                <w:szCs w:val="22"/>
              </w:rPr>
              <w:t xml:space="preserve">за предотвратяване на </w:t>
            </w:r>
            <w:r w:rsidR="00FC0DF4">
              <w:rPr>
                <w:sz w:val="22"/>
                <w:szCs w:val="22"/>
              </w:rPr>
              <w:t>потенциални</w:t>
            </w:r>
            <w:r w:rsidR="00D77FBE">
              <w:rPr>
                <w:sz w:val="22"/>
                <w:szCs w:val="22"/>
              </w:rPr>
              <w:t xml:space="preserve"> отрицателни въздействия върху водоизточници, </w:t>
            </w:r>
            <w:r w:rsidR="00D77FBE">
              <w:rPr>
                <w:sz w:val="22"/>
                <w:szCs w:val="22"/>
              </w:rPr>
              <w:lastRenderedPageBreak/>
              <w:t xml:space="preserve">използвани за питейно-битови цели, които да се спазват при изпълнение на </w:t>
            </w:r>
            <w:r w:rsidR="00FC0DF4">
              <w:rPr>
                <w:sz w:val="22"/>
                <w:szCs w:val="22"/>
              </w:rPr>
              <w:t>мерки</w:t>
            </w:r>
            <w:r w:rsidR="00D77FBE">
              <w:rPr>
                <w:sz w:val="22"/>
                <w:szCs w:val="22"/>
              </w:rPr>
              <w:t xml:space="preserve"> по НСОС и Плана за действие</w:t>
            </w:r>
          </w:p>
          <w:p w14:paraId="792E0428" w14:textId="77777777" w:rsidR="00E060C9" w:rsidRDefault="00E060C9" w:rsidP="006C08EA">
            <w:pPr>
              <w:jc w:val="both"/>
              <w:rPr>
                <w:sz w:val="22"/>
                <w:szCs w:val="22"/>
              </w:rPr>
            </w:pPr>
          </w:p>
          <w:p w14:paraId="417B2F16" w14:textId="2724AFB2" w:rsidR="00E060C9" w:rsidRDefault="00E060C9" w:rsidP="006C08EA">
            <w:pPr>
              <w:jc w:val="both"/>
              <w:rPr>
                <w:sz w:val="22"/>
                <w:szCs w:val="22"/>
              </w:rPr>
            </w:pPr>
            <w:r>
              <w:rPr>
                <w:sz w:val="22"/>
                <w:szCs w:val="22"/>
              </w:rPr>
              <w:t>Отразено</w:t>
            </w:r>
            <w:r w:rsidR="006F2D92">
              <w:rPr>
                <w:sz w:val="22"/>
                <w:szCs w:val="22"/>
              </w:rPr>
              <w:t xml:space="preserve"> в т.6 на ДЕО</w:t>
            </w:r>
            <w:r>
              <w:rPr>
                <w:sz w:val="22"/>
                <w:szCs w:val="22"/>
              </w:rPr>
              <w:t>.</w:t>
            </w:r>
          </w:p>
          <w:p w14:paraId="3ED11922" w14:textId="77777777" w:rsidR="00E060C9" w:rsidRDefault="00E060C9" w:rsidP="006C08EA">
            <w:pPr>
              <w:jc w:val="both"/>
              <w:rPr>
                <w:sz w:val="22"/>
                <w:szCs w:val="22"/>
              </w:rPr>
            </w:pPr>
          </w:p>
          <w:p w14:paraId="72EA5730" w14:textId="77777777" w:rsidR="00E060C9" w:rsidRDefault="00E060C9" w:rsidP="006C08EA">
            <w:pPr>
              <w:jc w:val="both"/>
              <w:rPr>
                <w:sz w:val="22"/>
                <w:szCs w:val="22"/>
              </w:rPr>
            </w:pPr>
          </w:p>
          <w:p w14:paraId="11A4F33F" w14:textId="77777777" w:rsidR="00E060C9" w:rsidRDefault="00E060C9" w:rsidP="006C08EA">
            <w:pPr>
              <w:jc w:val="both"/>
              <w:rPr>
                <w:sz w:val="22"/>
                <w:szCs w:val="22"/>
              </w:rPr>
            </w:pPr>
          </w:p>
          <w:p w14:paraId="0DF621B3" w14:textId="23A57041" w:rsidR="00E060C9" w:rsidRDefault="00E060C9" w:rsidP="006C08EA">
            <w:pPr>
              <w:jc w:val="both"/>
              <w:rPr>
                <w:sz w:val="22"/>
                <w:szCs w:val="22"/>
              </w:rPr>
            </w:pPr>
            <w:r>
              <w:rPr>
                <w:sz w:val="22"/>
                <w:szCs w:val="22"/>
              </w:rPr>
              <w:t>Отразено в т. 6 на ДЕО</w:t>
            </w:r>
            <w:r w:rsidR="006F2D92">
              <w:rPr>
                <w:sz w:val="22"/>
                <w:szCs w:val="22"/>
              </w:rPr>
              <w:t xml:space="preserve"> </w:t>
            </w:r>
            <w:r>
              <w:rPr>
                <w:sz w:val="22"/>
                <w:szCs w:val="22"/>
              </w:rPr>
              <w:t>.</w:t>
            </w:r>
          </w:p>
          <w:p w14:paraId="201CB323" w14:textId="77777777" w:rsidR="00E060C9" w:rsidRDefault="00E060C9" w:rsidP="006C08EA">
            <w:pPr>
              <w:jc w:val="both"/>
              <w:rPr>
                <w:sz w:val="22"/>
                <w:szCs w:val="22"/>
              </w:rPr>
            </w:pPr>
          </w:p>
          <w:p w14:paraId="0DCA4343" w14:textId="77777777" w:rsidR="00E060C9" w:rsidRDefault="00E060C9" w:rsidP="006C08EA">
            <w:pPr>
              <w:jc w:val="both"/>
              <w:rPr>
                <w:sz w:val="22"/>
                <w:szCs w:val="22"/>
              </w:rPr>
            </w:pPr>
          </w:p>
          <w:p w14:paraId="0988FC54" w14:textId="687C2C50" w:rsidR="00E060C9" w:rsidRPr="00772CAC" w:rsidRDefault="00E060C9" w:rsidP="006C08EA">
            <w:pPr>
              <w:jc w:val="both"/>
              <w:rPr>
                <w:sz w:val="22"/>
                <w:szCs w:val="22"/>
              </w:rPr>
            </w:pPr>
            <w:r>
              <w:rPr>
                <w:sz w:val="22"/>
                <w:szCs w:val="22"/>
              </w:rPr>
              <w:t>Отразено в т. 7 на ДЕО.</w:t>
            </w:r>
          </w:p>
        </w:tc>
      </w:tr>
      <w:tr w:rsidR="00DF1369" w:rsidRPr="00772CAC" w14:paraId="3219DFBB" w14:textId="77777777" w:rsidTr="006C08EA">
        <w:trPr>
          <w:jc w:val="center"/>
        </w:trPr>
        <w:tc>
          <w:tcPr>
            <w:tcW w:w="771" w:type="dxa"/>
            <w:shd w:val="clear" w:color="auto" w:fill="auto"/>
            <w:vAlign w:val="center"/>
          </w:tcPr>
          <w:p w14:paraId="0E11087B" w14:textId="77777777" w:rsidR="00F06128" w:rsidRPr="00772CAC" w:rsidRDefault="00F06128"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41C82B5C" w14:textId="77777777" w:rsidR="00F06128" w:rsidRPr="00772CAC" w:rsidRDefault="00F06128" w:rsidP="006C08EA">
            <w:pPr>
              <w:jc w:val="center"/>
              <w:rPr>
                <w:rFonts w:eastAsia="Calibri"/>
                <w:b/>
                <w:bCs/>
                <w:sz w:val="22"/>
                <w:szCs w:val="22"/>
              </w:rPr>
            </w:pPr>
            <w:r w:rsidRPr="00772CAC">
              <w:rPr>
                <w:rFonts w:eastAsia="Calibri"/>
                <w:b/>
                <w:bCs/>
                <w:sz w:val="22"/>
                <w:szCs w:val="22"/>
              </w:rPr>
              <w:t xml:space="preserve">Министерство на земеделието, </w:t>
            </w:r>
          </w:p>
          <w:p w14:paraId="3E7F0D9B" w14:textId="2FB0C928" w:rsidR="00F06128" w:rsidRPr="00772CAC" w:rsidRDefault="00F06128" w:rsidP="006C08EA">
            <w:pPr>
              <w:jc w:val="center"/>
              <w:rPr>
                <w:rFonts w:eastAsia="Calibri"/>
                <w:b/>
                <w:bCs/>
                <w:sz w:val="22"/>
                <w:szCs w:val="22"/>
              </w:rPr>
            </w:pPr>
            <w:r w:rsidRPr="00772CAC">
              <w:rPr>
                <w:rFonts w:eastAsia="Calibri"/>
                <w:b/>
                <w:bCs/>
                <w:sz w:val="22"/>
                <w:szCs w:val="22"/>
              </w:rPr>
              <w:t>получено по електронна поща на 21/07/2022 г.</w:t>
            </w:r>
          </w:p>
        </w:tc>
        <w:tc>
          <w:tcPr>
            <w:tcW w:w="9436" w:type="dxa"/>
            <w:shd w:val="clear" w:color="auto" w:fill="auto"/>
          </w:tcPr>
          <w:p w14:paraId="49A2A442" w14:textId="77777777" w:rsidR="00A17F1C" w:rsidRPr="00772CAC" w:rsidRDefault="00A17F1C" w:rsidP="00A17F1C">
            <w:pPr>
              <w:jc w:val="both"/>
              <w:rPr>
                <w:i/>
                <w:sz w:val="22"/>
                <w:szCs w:val="22"/>
                <w:lang w:eastAsia="en-US"/>
              </w:rPr>
            </w:pPr>
            <w:r w:rsidRPr="00772CAC">
              <w:rPr>
                <w:sz w:val="22"/>
                <w:szCs w:val="22"/>
              </w:rPr>
              <w:t xml:space="preserve">1. </w:t>
            </w:r>
            <w:r w:rsidRPr="00772CAC">
              <w:rPr>
                <w:b/>
                <w:i/>
                <w:sz w:val="22"/>
                <w:szCs w:val="22"/>
              </w:rPr>
              <w:t>Документ</w:t>
            </w:r>
            <w:r w:rsidRPr="00772CAC">
              <w:rPr>
                <w:i/>
                <w:sz w:val="22"/>
                <w:szCs w:val="22"/>
              </w:rPr>
              <w:t xml:space="preserve"> „Задание за определяне на обхвата и съдържанието на доклад за екологична оценка на национална стратегия за околна среда и план за действие към нея“</w:t>
            </w:r>
          </w:p>
          <w:p w14:paraId="7F845688" w14:textId="77777777" w:rsidR="00A17F1C" w:rsidRPr="00772CAC" w:rsidRDefault="00A17F1C" w:rsidP="00A17F1C">
            <w:pPr>
              <w:jc w:val="both"/>
              <w:rPr>
                <w:sz w:val="22"/>
                <w:szCs w:val="22"/>
              </w:rPr>
            </w:pPr>
            <w:r w:rsidRPr="00772CAC">
              <w:rPr>
                <w:sz w:val="22"/>
                <w:szCs w:val="22"/>
              </w:rPr>
              <w:t>В т. 2.1.2 Състояние на атмосферния въздух следва да се вземат предвид националните цели, които ще бъдат определени при преразглеждането на редица европейски закони, като пример бих посочила:</w:t>
            </w:r>
          </w:p>
          <w:p w14:paraId="12F8A874" w14:textId="77777777" w:rsidR="00A17F1C" w:rsidRPr="00772CAC" w:rsidRDefault="00A17F1C" w:rsidP="00A17F1C">
            <w:pPr>
              <w:pStyle w:val="ListParagraph"/>
              <w:numPr>
                <w:ilvl w:val="0"/>
                <w:numId w:val="16"/>
              </w:numPr>
              <w:ind w:left="0" w:firstLine="0"/>
              <w:jc w:val="both"/>
              <w:rPr>
                <w:sz w:val="22"/>
                <w:szCs w:val="22"/>
              </w:rPr>
            </w:pPr>
            <w:r w:rsidRPr="00772CAC">
              <w:rPr>
                <w:sz w:val="22"/>
                <w:szCs w:val="22"/>
              </w:rPr>
              <w:t xml:space="preserve">Регламент (ЕС) 2018/842 (Регламент относно разпределянето на усилията за ограничаване на емисиите). В хода на преговорите се очаква ограничаване на емисиите с (-) 10 % до 2030 г., за всички ДЧ. </w:t>
            </w:r>
          </w:p>
          <w:p w14:paraId="68632628" w14:textId="77777777" w:rsidR="00A17F1C" w:rsidRPr="00772CAC" w:rsidRDefault="00A17F1C" w:rsidP="00A17F1C">
            <w:pPr>
              <w:pStyle w:val="ListParagraph"/>
              <w:numPr>
                <w:ilvl w:val="0"/>
                <w:numId w:val="16"/>
              </w:numPr>
              <w:ind w:left="0" w:firstLine="0"/>
              <w:jc w:val="both"/>
              <w:rPr>
                <w:sz w:val="22"/>
                <w:szCs w:val="22"/>
              </w:rPr>
            </w:pPr>
            <w:r w:rsidRPr="00772CAC">
              <w:rPr>
                <w:sz w:val="22"/>
                <w:szCs w:val="22"/>
              </w:rPr>
              <w:lastRenderedPageBreak/>
              <w:t xml:space="preserve">Регламент (ЕС) 2018/841 Регламент относно земеползването, промените в земеползването и горското стопанство  (LULUCF) . </w:t>
            </w:r>
          </w:p>
          <w:p w14:paraId="42C19B77" w14:textId="1B60AB08" w:rsidR="00A17F1C" w:rsidRPr="00772CAC" w:rsidRDefault="00A17F1C" w:rsidP="00A17F1C">
            <w:pPr>
              <w:pStyle w:val="ListParagraph"/>
              <w:numPr>
                <w:ilvl w:val="0"/>
                <w:numId w:val="16"/>
              </w:numPr>
              <w:ind w:left="0" w:firstLine="0"/>
              <w:jc w:val="both"/>
              <w:rPr>
                <w:sz w:val="22"/>
                <w:szCs w:val="22"/>
              </w:rPr>
            </w:pPr>
            <w:r w:rsidRPr="00772CAC">
              <w:rPr>
                <w:sz w:val="22"/>
                <w:szCs w:val="22"/>
              </w:rPr>
              <w:t>Национална програма за намаляване на общите годишни емисии на серен диоксид, азотни оксиди, летливи органични съединения и амоняк в атмосферния въздух. Документът е приет  от Министерски съвет с Решение № 261/ 23.04.2007 г. Тази програма предвижда прилагането на мерки за намаление нивата на емисиите, в резултат, на което да се постигнат посочените по-долу национални тавани, с отчитане прилагането на Директива 2001/81/ЕО.</w:t>
            </w:r>
          </w:p>
          <w:p w14:paraId="1875F6CE" w14:textId="04D3BB13" w:rsidR="00A17F1C" w:rsidRPr="00772CAC" w:rsidRDefault="00A17F1C" w:rsidP="00A17F1C">
            <w:pPr>
              <w:jc w:val="both"/>
              <w:rPr>
                <w:sz w:val="22"/>
                <w:szCs w:val="22"/>
              </w:rPr>
            </w:pPr>
            <w:r w:rsidRPr="00772CAC">
              <w:rPr>
                <w:sz w:val="22"/>
                <w:szCs w:val="22"/>
              </w:rPr>
              <w:t>Освен това, Национална стратегия за околна среда и План за действие към нея следва да се основава на съществуващите правила за отчитане, като анализи изисква официални данни докладвани в ЕВРОСТАТ  и съгласно тях бъд</w:t>
            </w:r>
            <w:r w:rsidR="00501781" w:rsidRPr="00772CAC">
              <w:rPr>
                <w:sz w:val="22"/>
                <w:szCs w:val="22"/>
              </w:rPr>
              <w:t xml:space="preserve">е </w:t>
            </w:r>
            <w:r w:rsidRPr="00772CAC">
              <w:rPr>
                <w:sz w:val="22"/>
                <w:szCs w:val="22"/>
              </w:rPr>
              <w:t xml:space="preserve">отчетено какво следва да се изпълни или подобри  за периода до 2030 г. </w:t>
            </w:r>
          </w:p>
          <w:p w14:paraId="0089F6C2" w14:textId="5D82D92B" w:rsidR="00A17F1C" w:rsidRPr="00772CAC" w:rsidRDefault="00A17F1C" w:rsidP="00A17F1C">
            <w:pPr>
              <w:jc w:val="both"/>
              <w:rPr>
                <w:sz w:val="22"/>
                <w:szCs w:val="22"/>
              </w:rPr>
            </w:pPr>
            <w:r w:rsidRPr="00772CAC">
              <w:rPr>
                <w:sz w:val="22"/>
                <w:szCs w:val="22"/>
              </w:rPr>
              <w:t>Цитираните данни следва да са с цитирани източници. Данни за подобни анализи най – често се ползват от основния източник, а именно ЕВРОСТАТ, чийто източник е Европейска агенция по околна среда (EEA). Данните са достъпни чрез съществуващите изисквания за докладване съгласно Националната директива за таваните за емисии 2001/81 ЕО.</w:t>
            </w:r>
          </w:p>
          <w:p w14:paraId="47CC339D" w14:textId="77777777" w:rsidR="00A17F1C" w:rsidRPr="00772CAC" w:rsidRDefault="00A17F1C" w:rsidP="00A17F1C">
            <w:pPr>
              <w:jc w:val="both"/>
              <w:rPr>
                <w:sz w:val="22"/>
                <w:szCs w:val="22"/>
              </w:rPr>
            </w:pPr>
            <w:r w:rsidRPr="00772CAC">
              <w:rPr>
                <w:sz w:val="22"/>
                <w:szCs w:val="22"/>
              </w:rPr>
              <w:t>В допълнение, в точката е посочено, че „Основните източници на азотни оксиди са …и селско стопанство (най-голям дял има използването на неорганични азотни торове) – 16%“. Следва същото твърдение да бъде допълнително проверено. Също така следва да се има предвид, че амонякът се отделя главно от управлението на оборския тор (56%) и използването на неорганични азотни торове (21%). Емисиите възникват главно от разлагането на карбамид в животински отпадъци и пикочна киселина в домашните отпадъци. Те зависят от вида на животното, възрастта, теглото, диетата, начина за отглеждане, управлението на отпадъците и техниките за съхранение на течния тор (EEA, 2017). Първичните емисии на ФПЧ</w:t>
            </w:r>
            <w:r w:rsidRPr="00772CAC">
              <w:rPr>
                <w:sz w:val="22"/>
                <w:szCs w:val="22"/>
                <w:vertAlign w:val="subscript"/>
              </w:rPr>
              <w:t>10</w:t>
            </w:r>
            <w:r w:rsidRPr="00772CAC">
              <w:rPr>
                <w:sz w:val="22"/>
                <w:szCs w:val="22"/>
              </w:rPr>
              <w:t xml:space="preserve"> се отделят главно от управлението на оборския тор (55%), последвано от приноса на различните земеделски операции в стопанствата (29%).</w:t>
            </w:r>
          </w:p>
          <w:p w14:paraId="7FE4DE48" w14:textId="77777777" w:rsidR="00A17F1C" w:rsidRPr="00772CAC" w:rsidRDefault="00A17F1C" w:rsidP="00A17F1C">
            <w:pPr>
              <w:jc w:val="both"/>
              <w:rPr>
                <w:sz w:val="22"/>
                <w:szCs w:val="22"/>
                <w:lang w:val="en-US"/>
              </w:rPr>
            </w:pPr>
            <w:r w:rsidRPr="00772CAC">
              <w:rPr>
                <w:sz w:val="22"/>
                <w:szCs w:val="22"/>
              </w:rPr>
              <w:t xml:space="preserve">2. Документ „Национална стратегия за околна среда до 2030 г. Проект на стратегическата част“. </w:t>
            </w:r>
          </w:p>
          <w:p w14:paraId="0A306A11" w14:textId="77777777" w:rsidR="00A17F1C" w:rsidRPr="00772CAC" w:rsidRDefault="00A17F1C" w:rsidP="00A17F1C">
            <w:pPr>
              <w:jc w:val="both"/>
              <w:rPr>
                <w:sz w:val="22"/>
                <w:szCs w:val="22"/>
              </w:rPr>
            </w:pPr>
            <w:r w:rsidRPr="00772CAC">
              <w:rPr>
                <w:sz w:val="22"/>
                <w:szCs w:val="22"/>
              </w:rPr>
              <w:lastRenderedPageBreak/>
              <w:t>-</w:t>
            </w:r>
            <w:r w:rsidRPr="00772CAC">
              <w:rPr>
                <w:sz w:val="22"/>
                <w:szCs w:val="22"/>
                <w:lang w:val="en-US"/>
              </w:rPr>
              <w:t>O</w:t>
            </w:r>
            <w:r w:rsidRPr="00772CAC">
              <w:rPr>
                <w:sz w:val="22"/>
                <w:szCs w:val="22"/>
              </w:rPr>
              <w:t xml:space="preserve">бща бележка е, че където се посочват „Отговорни за изпълнението институции и организации“ Министерство на земеделието е изписано като МЗХГ. Към момента се изписва МЗм. </w:t>
            </w:r>
          </w:p>
          <w:p w14:paraId="2B39D29E" w14:textId="29465297" w:rsidR="00F06128" w:rsidRPr="00772CAC" w:rsidRDefault="00A17F1C" w:rsidP="00501781">
            <w:pPr>
              <w:jc w:val="both"/>
              <w:rPr>
                <w:sz w:val="22"/>
                <w:szCs w:val="22"/>
              </w:rPr>
            </w:pPr>
            <w:r w:rsidRPr="00772CAC">
              <w:rPr>
                <w:sz w:val="22"/>
                <w:szCs w:val="22"/>
              </w:rPr>
              <w:t xml:space="preserve">- Целевата стойност до 2030 за „Дял на земеделските площи с биологична обработка“ е посочено, че е 7%. Информирам Ви, че предстои одобрението </w:t>
            </w:r>
            <w:r w:rsidRPr="00772CAC">
              <w:rPr>
                <w:i/>
                <w:sz w:val="22"/>
                <w:szCs w:val="22"/>
              </w:rPr>
              <w:t>на Национална стратегия за биологично земеделие</w:t>
            </w:r>
            <w:r w:rsidRPr="00772CAC">
              <w:rPr>
                <w:sz w:val="22"/>
                <w:szCs w:val="22"/>
              </w:rPr>
              <w:t xml:space="preserve"> и следва заложените стойности в Национална стратегия за околна среда до 2030 да кореспондира с Националната програма. Дялът на култивираните площи, върху които се употребяват пестициди от 45% се посочва, че трябва да намалее до 30%. Същото следва да е посочено как може да се постигн</w:t>
            </w:r>
            <w:r w:rsidR="00501781" w:rsidRPr="00772CAC">
              <w:rPr>
                <w:sz w:val="22"/>
                <w:szCs w:val="22"/>
              </w:rPr>
              <w:t>е</w:t>
            </w:r>
            <w:r w:rsidRPr="00772CAC">
              <w:rPr>
                <w:sz w:val="22"/>
                <w:szCs w:val="22"/>
              </w:rPr>
              <w:t xml:space="preserve"> и каква изходна база данни са използвани. </w:t>
            </w:r>
          </w:p>
        </w:tc>
        <w:tc>
          <w:tcPr>
            <w:tcW w:w="2170" w:type="dxa"/>
            <w:shd w:val="clear" w:color="auto" w:fill="auto"/>
          </w:tcPr>
          <w:p w14:paraId="7A7270D6" w14:textId="77777777" w:rsidR="00F06128" w:rsidRDefault="00F06128" w:rsidP="006C08EA">
            <w:pPr>
              <w:jc w:val="both"/>
              <w:rPr>
                <w:sz w:val="22"/>
                <w:szCs w:val="22"/>
              </w:rPr>
            </w:pPr>
          </w:p>
          <w:p w14:paraId="7A7E8F69" w14:textId="77777777" w:rsidR="005C327C" w:rsidRDefault="005C327C" w:rsidP="006C08EA">
            <w:pPr>
              <w:jc w:val="both"/>
              <w:rPr>
                <w:sz w:val="22"/>
                <w:szCs w:val="22"/>
              </w:rPr>
            </w:pPr>
          </w:p>
          <w:p w14:paraId="1C7094D7" w14:textId="77777777" w:rsidR="005C327C" w:rsidRDefault="005C327C" w:rsidP="006C08EA">
            <w:pPr>
              <w:jc w:val="both"/>
              <w:rPr>
                <w:sz w:val="22"/>
                <w:szCs w:val="22"/>
              </w:rPr>
            </w:pPr>
          </w:p>
          <w:p w14:paraId="768E3F33" w14:textId="3C68930A" w:rsidR="005C327C" w:rsidRDefault="00AA7565" w:rsidP="006C08EA">
            <w:pPr>
              <w:jc w:val="both"/>
              <w:rPr>
                <w:sz w:val="22"/>
                <w:szCs w:val="22"/>
              </w:rPr>
            </w:pPr>
            <w:r>
              <w:rPr>
                <w:sz w:val="22"/>
                <w:szCs w:val="22"/>
              </w:rPr>
              <w:t>Взети са предвид.</w:t>
            </w:r>
          </w:p>
          <w:p w14:paraId="640E6CA9" w14:textId="77777777" w:rsidR="005C327C" w:rsidRDefault="005C327C" w:rsidP="006C08EA">
            <w:pPr>
              <w:jc w:val="both"/>
              <w:rPr>
                <w:sz w:val="22"/>
                <w:szCs w:val="22"/>
              </w:rPr>
            </w:pPr>
          </w:p>
          <w:p w14:paraId="0F8C55B5" w14:textId="77777777" w:rsidR="005C327C" w:rsidRDefault="005C327C" w:rsidP="006C08EA">
            <w:pPr>
              <w:jc w:val="both"/>
              <w:rPr>
                <w:sz w:val="22"/>
                <w:szCs w:val="22"/>
              </w:rPr>
            </w:pPr>
          </w:p>
          <w:p w14:paraId="16939C36" w14:textId="77777777" w:rsidR="005C327C" w:rsidRDefault="005C327C" w:rsidP="006C08EA">
            <w:pPr>
              <w:jc w:val="both"/>
              <w:rPr>
                <w:sz w:val="22"/>
                <w:szCs w:val="22"/>
              </w:rPr>
            </w:pPr>
          </w:p>
          <w:p w14:paraId="140EE3D7" w14:textId="77777777" w:rsidR="005C327C" w:rsidRDefault="005C327C" w:rsidP="006C08EA">
            <w:pPr>
              <w:jc w:val="both"/>
              <w:rPr>
                <w:sz w:val="22"/>
                <w:szCs w:val="22"/>
              </w:rPr>
            </w:pPr>
          </w:p>
          <w:p w14:paraId="67E16D09" w14:textId="77777777" w:rsidR="005C327C" w:rsidRDefault="005C327C" w:rsidP="006C08EA">
            <w:pPr>
              <w:jc w:val="both"/>
              <w:rPr>
                <w:sz w:val="22"/>
                <w:szCs w:val="22"/>
              </w:rPr>
            </w:pPr>
          </w:p>
          <w:p w14:paraId="232F6DE7" w14:textId="77777777" w:rsidR="005C327C" w:rsidRDefault="005C327C" w:rsidP="006C08EA">
            <w:pPr>
              <w:jc w:val="both"/>
              <w:rPr>
                <w:sz w:val="22"/>
                <w:szCs w:val="22"/>
              </w:rPr>
            </w:pPr>
          </w:p>
          <w:p w14:paraId="1F43BC96" w14:textId="77777777" w:rsidR="005C327C" w:rsidRDefault="005C327C" w:rsidP="006C08EA">
            <w:pPr>
              <w:jc w:val="both"/>
              <w:rPr>
                <w:sz w:val="22"/>
                <w:szCs w:val="22"/>
              </w:rPr>
            </w:pPr>
          </w:p>
          <w:p w14:paraId="3085DF89" w14:textId="77777777" w:rsidR="005C327C" w:rsidRDefault="005C327C" w:rsidP="006C08EA">
            <w:pPr>
              <w:jc w:val="both"/>
              <w:rPr>
                <w:sz w:val="22"/>
                <w:szCs w:val="22"/>
              </w:rPr>
            </w:pPr>
          </w:p>
          <w:p w14:paraId="3C5A3A72" w14:textId="77777777" w:rsidR="005C327C" w:rsidRDefault="005C327C" w:rsidP="006C08EA">
            <w:pPr>
              <w:jc w:val="both"/>
              <w:rPr>
                <w:sz w:val="22"/>
                <w:szCs w:val="22"/>
              </w:rPr>
            </w:pPr>
          </w:p>
          <w:p w14:paraId="7BFD87B7" w14:textId="77777777" w:rsidR="005C327C" w:rsidRDefault="005C327C" w:rsidP="006C08EA">
            <w:pPr>
              <w:jc w:val="both"/>
              <w:rPr>
                <w:sz w:val="22"/>
                <w:szCs w:val="22"/>
              </w:rPr>
            </w:pPr>
          </w:p>
          <w:p w14:paraId="1F505834" w14:textId="4D3EE7B2" w:rsidR="005C327C" w:rsidRDefault="005C327C" w:rsidP="006C08EA">
            <w:pPr>
              <w:jc w:val="both"/>
              <w:rPr>
                <w:sz w:val="22"/>
                <w:szCs w:val="22"/>
              </w:rPr>
            </w:pPr>
          </w:p>
          <w:p w14:paraId="014B84C4" w14:textId="746F8697" w:rsidR="00044CB1" w:rsidRDefault="00044CB1" w:rsidP="006C08EA">
            <w:pPr>
              <w:jc w:val="both"/>
              <w:rPr>
                <w:sz w:val="22"/>
                <w:szCs w:val="22"/>
              </w:rPr>
            </w:pPr>
            <w:r>
              <w:rPr>
                <w:sz w:val="22"/>
                <w:szCs w:val="22"/>
              </w:rPr>
              <w:t>Когато е приложимо, за целите на отчитане на НСОС, ще се ползват данни от Евростат.</w:t>
            </w:r>
          </w:p>
          <w:p w14:paraId="2AA41EDB" w14:textId="77777777" w:rsidR="005C327C" w:rsidRDefault="005C327C" w:rsidP="006C08EA">
            <w:pPr>
              <w:jc w:val="both"/>
              <w:rPr>
                <w:sz w:val="22"/>
                <w:szCs w:val="22"/>
              </w:rPr>
            </w:pPr>
          </w:p>
          <w:p w14:paraId="19178120" w14:textId="77777777" w:rsidR="005C327C" w:rsidRDefault="005C327C" w:rsidP="006C08EA">
            <w:pPr>
              <w:jc w:val="both"/>
              <w:rPr>
                <w:sz w:val="22"/>
                <w:szCs w:val="22"/>
              </w:rPr>
            </w:pPr>
          </w:p>
          <w:p w14:paraId="1EB3166A" w14:textId="77777777" w:rsidR="005C327C" w:rsidRDefault="005C327C" w:rsidP="006C08EA">
            <w:pPr>
              <w:jc w:val="both"/>
              <w:rPr>
                <w:sz w:val="22"/>
                <w:szCs w:val="22"/>
              </w:rPr>
            </w:pPr>
          </w:p>
          <w:p w14:paraId="619CE26A" w14:textId="0E0B2D08" w:rsidR="005C327C" w:rsidRDefault="00AC5CBD" w:rsidP="006C08EA">
            <w:pPr>
              <w:jc w:val="both"/>
              <w:rPr>
                <w:sz w:val="22"/>
                <w:szCs w:val="22"/>
              </w:rPr>
            </w:pPr>
            <w:r>
              <w:rPr>
                <w:sz w:val="22"/>
                <w:szCs w:val="22"/>
              </w:rPr>
              <w:t xml:space="preserve">Официален източник относно нивата за основните показатели за качество на атмосферния въздух са Годишните бюлетини за качество на атмосферния въздух (КАВ), които се изготвят и публикуват от ИАОС.  </w:t>
            </w:r>
          </w:p>
          <w:p w14:paraId="6EFE328D" w14:textId="77777777" w:rsidR="005C327C" w:rsidRDefault="005C327C" w:rsidP="006C08EA">
            <w:pPr>
              <w:jc w:val="both"/>
              <w:rPr>
                <w:sz w:val="22"/>
                <w:szCs w:val="22"/>
              </w:rPr>
            </w:pPr>
          </w:p>
          <w:p w14:paraId="63FFCA0D" w14:textId="0CD83E14" w:rsidR="005C327C" w:rsidRDefault="00AA7565" w:rsidP="005C327C">
            <w:pPr>
              <w:jc w:val="both"/>
              <w:rPr>
                <w:sz w:val="22"/>
                <w:szCs w:val="22"/>
              </w:rPr>
            </w:pPr>
            <w:r>
              <w:rPr>
                <w:sz w:val="22"/>
                <w:szCs w:val="22"/>
              </w:rPr>
              <w:t xml:space="preserve">Препоръката касае НСОС. </w:t>
            </w:r>
            <w:r w:rsidR="005C327C">
              <w:rPr>
                <w:sz w:val="22"/>
                <w:szCs w:val="22"/>
              </w:rPr>
              <w:t xml:space="preserve">Приема се по принцип. </w:t>
            </w:r>
            <w:r w:rsidR="005C327C" w:rsidRPr="005C327C">
              <w:rPr>
                <w:sz w:val="22"/>
                <w:szCs w:val="22"/>
              </w:rPr>
              <w:t xml:space="preserve">Целевата стойност до 2030 </w:t>
            </w:r>
            <w:r w:rsidR="005C327C">
              <w:rPr>
                <w:sz w:val="22"/>
                <w:szCs w:val="22"/>
              </w:rPr>
              <w:t xml:space="preserve">г. </w:t>
            </w:r>
            <w:r w:rsidR="005C327C" w:rsidRPr="005C327C">
              <w:rPr>
                <w:sz w:val="22"/>
                <w:szCs w:val="22"/>
              </w:rPr>
              <w:t>за „Дял на земеделските площи с биологична обработка“</w:t>
            </w:r>
            <w:r w:rsidR="005C327C">
              <w:rPr>
                <w:sz w:val="22"/>
                <w:szCs w:val="22"/>
              </w:rPr>
              <w:t xml:space="preserve"> ще бъде прецизиран</w:t>
            </w:r>
            <w:r w:rsidR="002F0FC1">
              <w:rPr>
                <w:sz w:val="22"/>
                <w:szCs w:val="22"/>
              </w:rPr>
              <w:t>а</w:t>
            </w:r>
            <w:r w:rsidR="005C327C">
              <w:rPr>
                <w:sz w:val="22"/>
                <w:szCs w:val="22"/>
              </w:rPr>
              <w:t xml:space="preserve"> съобразно </w:t>
            </w:r>
            <w:r w:rsidR="005C327C" w:rsidRPr="005C327C">
              <w:rPr>
                <w:sz w:val="22"/>
                <w:szCs w:val="22"/>
              </w:rPr>
              <w:t>Национална стратегия за биологично земеделие</w:t>
            </w:r>
            <w:r w:rsidR="005C327C">
              <w:rPr>
                <w:sz w:val="22"/>
                <w:szCs w:val="22"/>
              </w:rPr>
              <w:t>, когато същата бъде налична.</w:t>
            </w:r>
          </w:p>
          <w:p w14:paraId="6451D309" w14:textId="515A6D22" w:rsidR="005C327C" w:rsidRPr="00772CAC" w:rsidRDefault="00A66498" w:rsidP="00DF1369">
            <w:pPr>
              <w:jc w:val="both"/>
              <w:rPr>
                <w:sz w:val="22"/>
                <w:szCs w:val="22"/>
              </w:rPr>
            </w:pPr>
            <w:r>
              <w:rPr>
                <w:sz w:val="22"/>
                <w:szCs w:val="22"/>
              </w:rPr>
              <w:t>По отношение на индикатор</w:t>
            </w:r>
            <w:r w:rsidR="005C327C">
              <w:rPr>
                <w:sz w:val="22"/>
                <w:szCs w:val="22"/>
              </w:rPr>
              <w:t xml:space="preserve"> „</w:t>
            </w:r>
            <w:r w:rsidR="005C327C" w:rsidRPr="005C327C">
              <w:rPr>
                <w:sz w:val="22"/>
                <w:szCs w:val="22"/>
              </w:rPr>
              <w:t>Дял на култивираните площи, върху които се употребяват пестициди</w:t>
            </w:r>
            <w:r w:rsidR="005C327C">
              <w:rPr>
                <w:sz w:val="22"/>
                <w:szCs w:val="22"/>
              </w:rPr>
              <w:t xml:space="preserve">“ </w:t>
            </w:r>
            <w:r w:rsidR="000503B2">
              <w:rPr>
                <w:sz w:val="22"/>
                <w:szCs w:val="22"/>
              </w:rPr>
              <w:t xml:space="preserve">– същият е </w:t>
            </w:r>
            <w:r w:rsidR="00DF1369">
              <w:rPr>
                <w:sz w:val="22"/>
                <w:szCs w:val="22"/>
              </w:rPr>
              <w:t>отпадн</w:t>
            </w:r>
            <w:r w:rsidR="00D10D6C">
              <w:rPr>
                <w:sz w:val="22"/>
                <w:szCs w:val="22"/>
              </w:rPr>
              <w:t>ал</w:t>
            </w:r>
            <w:r w:rsidR="00DE12F1">
              <w:rPr>
                <w:sz w:val="22"/>
                <w:szCs w:val="22"/>
              </w:rPr>
              <w:t xml:space="preserve"> във Вариант 2</w:t>
            </w:r>
            <w:r w:rsidR="00D10D6C">
              <w:rPr>
                <w:sz w:val="22"/>
                <w:szCs w:val="22"/>
              </w:rPr>
              <w:t>.</w:t>
            </w:r>
          </w:p>
        </w:tc>
      </w:tr>
      <w:tr w:rsidR="00DF1369" w:rsidRPr="00772CAC" w14:paraId="7223420F" w14:textId="77777777" w:rsidTr="006C08EA">
        <w:trPr>
          <w:jc w:val="center"/>
        </w:trPr>
        <w:tc>
          <w:tcPr>
            <w:tcW w:w="771" w:type="dxa"/>
            <w:shd w:val="clear" w:color="auto" w:fill="auto"/>
            <w:vAlign w:val="center"/>
          </w:tcPr>
          <w:p w14:paraId="5B35AA65" w14:textId="77777777" w:rsidR="005C667D" w:rsidRPr="00772CAC" w:rsidRDefault="005C667D"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501B9FD7" w14:textId="72D6183E" w:rsidR="005C667D" w:rsidRDefault="005C667D" w:rsidP="006C08EA">
            <w:pPr>
              <w:jc w:val="center"/>
              <w:rPr>
                <w:rFonts w:eastAsia="Calibri"/>
                <w:b/>
                <w:bCs/>
                <w:sz w:val="22"/>
                <w:szCs w:val="22"/>
              </w:rPr>
            </w:pPr>
            <w:r>
              <w:rPr>
                <w:rFonts w:eastAsia="Calibri"/>
                <w:b/>
                <w:bCs/>
                <w:sz w:val="22"/>
                <w:szCs w:val="22"/>
              </w:rPr>
              <w:t>Министерство на отбраната на Република България,</w:t>
            </w:r>
          </w:p>
          <w:p w14:paraId="34D6C98C" w14:textId="0FE9D498" w:rsidR="005C667D" w:rsidRPr="005C667D" w:rsidRDefault="005C667D" w:rsidP="006C08EA">
            <w:pPr>
              <w:jc w:val="center"/>
              <w:rPr>
                <w:rFonts w:eastAsia="Calibri"/>
                <w:b/>
                <w:bCs/>
                <w:sz w:val="22"/>
                <w:szCs w:val="22"/>
              </w:rPr>
            </w:pPr>
            <w:r>
              <w:rPr>
                <w:rFonts w:eastAsia="Calibri"/>
                <w:b/>
                <w:bCs/>
                <w:sz w:val="22"/>
                <w:szCs w:val="22"/>
              </w:rPr>
              <w:lastRenderedPageBreak/>
              <w:t>Изх № 04-07-22/27.07.2022 г.</w:t>
            </w:r>
          </w:p>
        </w:tc>
        <w:tc>
          <w:tcPr>
            <w:tcW w:w="9436" w:type="dxa"/>
            <w:shd w:val="clear" w:color="auto" w:fill="auto"/>
          </w:tcPr>
          <w:p w14:paraId="2EFEC612" w14:textId="54E8D42B" w:rsidR="005C667D" w:rsidRPr="00772CAC" w:rsidRDefault="005C667D" w:rsidP="00A17F1C">
            <w:pPr>
              <w:jc w:val="both"/>
              <w:rPr>
                <w:sz w:val="22"/>
                <w:szCs w:val="22"/>
              </w:rPr>
            </w:pPr>
            <w:r>
              <w:rPr>
                <w:sz w:val="22"/>
                <w:szCs w:val="22"/>
              </w:rPr>
              <w:lastRenderedPageBreak/>
              <w:t>На основание чл. 19а, т. 3 от Наредбата за условията и реда за извършване на екологична оценка на планове и програми, Министерство на отбраната съгласува без забележки предложения проект на Задание за определяне на обхвата и съдържанието на Доклада за екологична оценка на Национална стратегия за околна среда и Плана за действие към нея.</w:t>
            </w:r>
          </w:p>
        </w:tc>
        <w:tc>
          <w:tcPr>
            <w:tcW w:w="2170" w:type="dxa"/>
            <w:shd w:val="clear" w:color="auto" w:fill="auto"/>
          </w:tcPr>
          <w:p w14:paraId="7F015B94" w14:textId="749F428D" w:rsidR="005C667D" w:rsidRPr="00772CAC" w:rsidRDefault="00AA7565" w:rsidP="006C08EA">
            <w:pPr>
              <w:jc w:val="both"/>
              <w:rPr>
                <w:sz w:val="22"/>
                <w:szCs w:val="22"/>
              </w:rPr>
            </w:pPr>
            <w:r>
              <w:rPr>
                <w:sz w:val="22"/>
                <w:szCs w:val="22"/>
              </w:rPr>
              <w:t>Становището не съдържа бележки и препоръки.</w:t>
            </w:r>
          </w:p>
        </w:tc>
      </w:tr>
      <w:tr w:rsidR="00DF1369" w:rsidRPr="00772CAC" w14:paraId="577A669B" w14:textId="77777777" w:rsidTr="006C08EA">
        <w:trPr>
          <w:jc w:val="center"/>
        </w:trPr>
        <w:tc>
          <w:tcPr>
            <w:tcW w:w="771" w:type="dxa"/>
            <w:shd w:val="clear" w:color="auto" w:fill="auto"/>
            <w:vAlign w:val="center"/>
          </w:tcPr>
          <w:p w14:paraId="7F319B44" w14:textId="77777777" w:rsidR="00D24C76" w:rsidRPr="00772CAC" w:rsidRDefault="00D24C76"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2B971C40" w14:textId="77777777" w:rsidR="00D24C76" w:rsidRDefault="00D24C76" w:rsidP="006C08EA">
            <w:pPr>
              <w:jc w:val="center"/>
              <w:rPr>
                <w:rFonts w:eastAsia="Calibri"/>
                <w:b/>
                <w:bCs/>
                <w:sz w:val="22"/>
                <w:szCs w:val="22"/>
              </w:rPr>
            </w:pPr>
            <w:r>
              <w:rPr>
                <w:rFonts w:eastAsia="Calibri"/>
                <w:b/>
                <w:bCs/>
                <w:sz w:val="22"/>
                <w:szCs w:val="22"/>
              </w:rPr>
              <w:t>Министерство на младежта и спорта,</w:t>
            </w:r>
          </w:p>
          <w:p w14:paraId="33A86848" w14:textId="77777777" w:rsidR="00D24C76" w:rsidRDefault="00D24C76" w:rsidP="006C08EA">
            <w:pPr>
              <w:jc w:val="center"/>
              <w:rPr>
                <w:rFonts w:eastAsia="Calibri"/>
                <w:b/>
                <w:bCs/>
                <w:sz w:val="22"/>
                <w:szCs w:val="22"/>
              </w:rPr>
            </w:pPr>
            <w:r>
              <w:rPr>
                <w:rFonts w:eastAsia="Calibri"/>
                <w:b/>
                <w:bCs/>
                <w:sz w:val="22"/>
                <w:szCs w:val="22"/>
              </w:rPr>
              <w:t>Изх. № 04-13-16/1/</w:t>
            </w:r>
          </w:p>
          <w:p w14:paraId="2D1E74AB" w14:textId="5E9CBF88" w:rsidR="00D24C76" w:rsidRPr="00D24C76" w:rsidRDefault="00D24C76" w:rsidP="006C08EA">
            <w:pPr>
              <w:jc w:val="center"/>
              <w:rPr>
                <w:rFonts w:eastAsia="Calibri"/>
                <w:b/>
                <w:bCs/>
                <w:sz w:val="22"/>
                <w:szCs w:val="22"/>
              </w:rPr>
            </w:pPr>
            <w:r>
              <w:rPr>
                <w:rFonts w:eastAsia="Calibri"/>
                <w:b/>
                <w:bCs/>
                <w:sz w:val="22"/>
                <w:szCs w:val="22"/>
              </w:rPr>
              <w:t xml:space="preserve">19.07.2022 г. </w:t>
            </w:r>
          </w:p>
        </w:tc>
        <w:tc>
          <w:tcPr>
            <w:tcW w:w="9436" w:type="dxa"/>
            <w:shd w:val="clear" w:color="auto" w:fill="auto"/>
          </w:tcPr>
          <w:p w14:paraId="046E8C6E" w14:textId="5D5C3BEF" w:rsidR="00D24C76" w:rsidRDefault="00D24C76" w:rsidP="00A17F1C">
            <w:pPr>
              <w:jc w:val="both"/>
              <w:rPr>
                <w:sz w:val="22"/>
                <w:szCs w:val="22"/>
              </w:rPr>
            </w:pPr>
            <w:r>
              <w:rPr>
                <w:sz w:val="22"/>
                <w:szCs w:val="22"/>
              </w:rPr>
              <w:t xml:space="preserve">Министерството на младежта и спорта няма бележки и предложения по представеното Задание за определяне на обхвата и съдържанието на Доклада за екологична оценка на Национална стратегия за околна среда и Плана за действие към нея. </w:t>
            </w:r>
          </w:p>
        </w:tc>
        <w:tc>
          <w:tcPr>
            <w:tcW w:w="2170" w:type="dxa"/>
            <w:shd w:val="clear" w:color="auto" w:fill="auto"/>
          </w:tcPr>
          <w:p w14:paraId="200E164E" w14:textId="5B8F0FB5" w:rsidR="00D24C76" w:rsidRPr="00772CAC" w:rsidRDefault="00AA7565" w:rsidP="006C08EA">
            <w:pPr>
              <w:jc w:val="both"/>
              <w:rPr>
                <w:sz w:val="22"/>
                <w:szCs w:val="22"/>
              </w:rPr>
            </w:pPr>
            <w:r>
              <w:rPr>
                <w:sz w:val="22"/>
                <w:szCs w:val="22"/>
              </w:rPr>
              <w:t>Становището не съдържа бележки и препоръки.</w:t>
            </w:r>
          </w:p>
        </w:tc>
      </w:tr>
      <w:tr w:rsidR="00DF1369" w:rsidRPr="00772CAC" w14:paraId="0ADF0851" w14:textId="77777777" w:rsidTr="006C08EA">
        <w:trPr>
          <w:jc w:val="center"/>
        </w:trPr>
        <w:tc>
          <w:tcPr>
            <w:tcW w:w="771" w:type="dxa"/>
            <w:shd w:val="clear" w:color="auto" w:fill="auto"/>
            <w:vAlign w:val="center"/>
          </w:tcPr>
          <w:p w14:paraId="1B0DDC92" w14:textId="77777777" w:rsidR="00396BD6" w:rsidRPr="00772CAC" w:rsidRDefault="00396BD6"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59BB96E1" w14:textId="77777777" w:rsidR="00396BD6" w:rsidRDefault="00396BD6" w:rsidP="006C08EA">
            <w:pPr>
              <w:jc w:val="center"/>
              <w:rPr>
                <w:rFonts w:eastAsia="Calibri"/>
                <w:b/>
                <w:bCs/>
                <w:sz w:val="22"/>
                <w:szCs w:val="22"/>
              </w:rPr>
            </w:pPr>
            <w:r>
              <w:rPr>
                <w:rFonts w:eastAsia="Calibri"/>
                <w:b/>
                <w:bCs/>
                <w:sz w:val="22"/>
                <w:szCs w:val="22"/>
              </w:rPr>
              <w:t>Министерство на вътрешните работи,</w:t>
            </w:r>
          </w:p>
          <w:p w14:paraId="7DD38ADA" w14:textId="675E42D5" w:rsidR="00396BD6" w:rsidRDefault="00396BD6" w:rsidP="006C08EA">
            <w:pPr>
              <w:jc w:val="center"/>
              <w:rPr>
                <w:rFonts w:eastAsia="Calibri"/>
                <w:b/>
                <w:bCs/>
                <w:sz w:val="22"/>
                <w:szCs w:val="22"/>
              </w:rPr>
            </w:pPr>
            <w:r>
              <w:rPr>
                <w:rFonts w:eastAsia="Calibri"/>
                <w:b/>
                <w:bCs/>
                <w:sz w:val="22"/>
                <w:szCs w:val="22"/>
              </w:rPr>
              <w:t>Изх. № 812100-112515/22.07.2022 г.</w:t>
            </w:r>
          </w:p>
        </w:tc>
        <w:tc>
          <w:tcPr>
            <w:tcW w:w="9436" w:type="dxa"/>
            <w:shd w:val="clear" w:color="auto" w:fill="auto"/>
          </w:tcPr>
          <w:p w14:paraId="3782D348" w14:textId="18A7CD4F" w:rsidR="00396BD6" w:rsidRPr="00D24C76" w:rsidRDefault="00396BD6" w:rsidP="00A17F1C">
            <w:pPr>
              <w:jc w:val="both"/>
              <w:rPr>
                <w:sz w:val="22"/>
                <w:szCs w:val="22"/>
                <w:lang w:val="en-GB"/>
              </w:rPr>
            </w:pPr>
            <w:r>
              <w:rPr>
                <w:sz w:val="22"/>
                <w:szCs w:val="22"/>
              </w:rPr>
              <w:t>Министерство на вътрешните работи няма бележки по Задание за определяне на обхвата и съдържанието на Доклад за екологична оценка на Национална стратегия за околна среда и Плана за действие към нея.</w:t>
            </w:r>
          </w:p>
        </w:tc>
        <w:tc>
          <w:tcPr>
            <w:tcW w:w="2170" w:type="dxa"/>
            <w:shd w:val="clear" w:color="auto" w:fill="auto"/>
          </w:tcPr>
          <w:p w14:paraId="30F0399D" w14:textId="1A5A73F0" w:rsidR="00396BD6" w:rsidRPr="00772CAC" w:rsidRDefault="00AA7565" w:rsidP="006C08EA">
            <w:pPr>
              <w:jc w:val="both"/>
              <w:rPr>
                <w:sz w:val="22"/>
                <w:szCs w:val="22"/>
              </w:rPr>
            </w:pPr>
            <w:r>
              <w:rPr>
                <w:sz w:val="22"/>
                <w:szCs w:val="22"/>
              </w:rPr>
              <w:t>Становището не съдържа бележки и препоръки.</w:t>
            </w:r>
          </w:p>
        </w:tc>
      </w:tr>
      <w:tr w:rsidR="00DF1369" w:rsidRPr="00772CAC" w14:paraId="79D41A62" w14:textId="77777777" w:rsidTr="006C08EA">
        <w:trPr>
          <w:jc w:val="center"/>
        </w:trPr>
        <w:tc>
          <w:tcPr>
            <w:tcW w:w="771" w:type="dxa"/>
            <w:shd w:val="clear" w:color="auto" w:fill="auto"/>
            <w:vAlign w:val="center"/>
          </w:tcPr>
          <w:p w14:paraId="71402F46" w14:textId="77777777" w:rsidR="00CA2CAC" w:rsidRPr="00772CAC" w:rsidRDefault="00CA2CAC"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191D3059" w14:textId="77777777" w:rsidR="00CA2CAC" w:rsidRDefault="00CA2CAC" w:rsidP="006C08EA">
            <w:pPr>
              <w:jc w:val="center"/>
              <w:rPr>
                <w:rFonts w:eastAsia="Calibri"/>
                <w:b/>
                <w:bCs/>
                <w:sz w:val="22"/>
                <w:szCs w:val="22"/>
              </w:rPr>
            </w:pPr>
            <w:r>
              <w:rPr>
                <w:rFonts w:eastAsia="Calibri"/>
                <w:b/>
                <w:bCs/>
                <w:sz w:val="22"/>
                <w:szCs w:val="22"/>
              </w:rPr>
              <w:t>Министерство на транспорта и съобщенията,</w:t>
            </w:r>
          </w:p>
          <w:p w14:paraId="466273B6" w14:textId="1EBAD431" w:rsidR="00CA2CAC" w:rsidRDefault="00CA2CAC" w:rsidP="006C08EA">
            <w:pPr>
              <w:jc w:val="center"/>
              <w:rPr>
                <w:rFonts w:eastAsia="Calibri"/>
                <w:b/>
                <w:bCs/>
                <w:sz w:val="22"/>
                <w:szCs w:val="22"/>
              </w:rPr>
            </w:pPr>
            <w:r>
              <w:rPr>
                <w:rFonts w:eastAsia="Calibri"/>
                <w:b/>
                <w:bCs/>
                <w:sz w:val="22"/>
                <w:szCs w:val="22"/>
              </w:rPr>
              <w:t>получено по електронна поща на 20/07/2022 г.</w:t>
            </w:r>
          </w:p>
        </w:tc>
        <w:tc>
          <w:tcPr>
            <w:tcW w:w="9436" w:type="dxa"/>
            <w:shd w:val="clear" w:color="auto" w:fill="auto"/>
          </w:tcPr>
          <w:p w14:paraId="49FDDA85" w14:textId="1FE2008E" w:rsidR="00CA2CAC" w:rsidRDefault="00CA2CAC" w:rsidP="00A17F1C">
            <w:pPr>
              <w:jc w:val="both"/>
              <w:rPr>
                <w:sz w:val="22"/>
                <w:szCs w:val="22"/>
              </w:rPr>
            </w:pPr>
            <w:r w:rsidRPr="00CA2CAC">
              <w:rPr>
                <w:sz w:val="22"/>
                <w:szCs w:val="22"/>
              </w:rPr>
              <w:t>В отговор на Ваше писмо с изх. N EO-43/08.07.2022  г., относно представеното задание за определяне на обхвата и съдържанието на</w:t>
            </w:r>
            <w:r w:rsidR="00623D48">
              <w:rPr>
                <w:sz w:val="22"/>
                <w:szCs w:val="22"/>
              </w:rPr>
              <w:t xml:space="preserve"> </w:t>
            </w:r>
            <w:r w:rsidRPr="00CA2CAC">
              <w:rPr>
                <w:sz w:val="22"/>
                <w:szCs w:val="22"/>
              </w:rPr>
              <w:t>Доклада по екологична оценка на Националната стратегия за околна среда и План за действие към нея, Ви  информираме, че от страна на МТС нямаме коментари и бележки по документите.</w:t>
            </w:r>
          </w:p>
        </w:tc>
        <w:tc>
          <w:tcPr>
            <w:tcW w:w="2170" w:type="dxa"/>
            <w:shd w:val="clear" w:color="auto" w:fill="auto"/>
          </w:tcPr>
          <w:p w14:paraId="2AB4EC25" w14:textId="1B1E8838" w:rsidR="00CA2CAC" w:rsidRPr="00772CAC" w:rsidRDefault="00AA7565" w:rsidP="006C08EA">
            <w:pPr>
              <w:jc w:val="both"/>
              <w:rPr>
                <w:sz w:val="22"/>
                <w:szCs w:val="22"/>
              </w:rPr>
            </w:pPr>
            <w:r>
              <w:rPr>
                <w:sz w:val="22"/>
                <w:szCs w:val="22"/>
              </w:rPr>
              <w:t>Становището не съдържа бележки и препоръки.</w:t>
            </w:r>
          </w:p>
        </w:tc>
      </w:tr>
      <w:tr w:rsidR="00DF1369" w:rsidRPr="00772CAC" w14:paraId="5FCE94BE" w14:textId="77777777" w:rsidTr="006C08EA">
        <w:trPr>
          <w:jc w:val="center"/>
        </w:trPr>
        <w:tc>
          <w:tcPr>
            <w:tcW w:w="771" w:type="dxa"/>
            <w:shd w:val="clear" w:color="auto" w:fill="auto"/>
            <w:vAlign w:val="center"/>
          </w:tcPr>
          <w:p w14:paraId="0655FC7D" w14:textId="77777777" w:rsidR="00FC43BB" w:rsidRPr="00772CAC" w:rsidRDefault="00FC43BB"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1219C122" w14:textId="77777777" w:rsidR="00FC43BB" w:rsidRDefault="00FC43BB" w:rsidP="006C08EA">
            <w:pPr>
              <w:jc w:val="center"/>
              <w:rPr>
                <w:rFonts w:eastAsia="Calibri"/>
                <w:b/>
                <w:bCs/>
                <w:sz w:val="22"/>
                <w:szCs w:val="22"/>
              </w:rPr>
            </w:pPr>
            <w:r>
              <w:rPr>
                <w:rFonts w:eastAsia="Calibri"/>
                <w:b/>
                <w:bCs/>
                <w:sz w:val="22"/>
                <w:szCs w:val="22"/>
              </w:rPr>
              <w:t>Министерство на финансите,</w:t>
            </w:r>
          </w:p>
          <w:p w14:paraId="2BC3F305" w14:textId="68B5890F" w:rsidR="00FC43BB" w:rsidRPr="00FC43BB" w:rsidRDefault="00FC43BB" w:rsidP="006C08EA">
            <w:pPr>
              <w:jc w:val="center"/>
              <w:rPr>
                <w:rFonts w:eastAsia="Calibri"/>
                <w:b/>
                <w:bCs/>
                <w:sz w:val="22"/>
                <w:szCs w:val="22"/>
              </w:rPr>
            </w:pPr>
            <w:r>
              <w:rPr>
                <w:rFonts w:eastAsia="Calibri"/>
                <w:b/>
                <w:bCs/>
                <w:sz w:val="22"/>
                <w:szCs w:val="22"/>
              </w:rPr>
              <w:t>получено по електронна поща на 26/07/2022 г.</w:t>
            </w:r>
          </w:p>
        </w:tc>
        <w:tc>
          <w:tcPr>
            <w:tcW w:w="9436" w:type="dxa"/>
            <w:shd w:val="clear" w:color="auto" w:fill="auto"/>
          </w:tcPr>
          <w:p w14:paraId="174ED5B8" w14:textId="7474F454" w:rsidR="00FC43BB" w:rsidRPr="00CA2CAC" w:rsidRDefault="00FC43BB" w:rsidP="00A17F1C">
            <w:pPr>
              <w:jc w:val="both"/>
              <w:rPr>
                <w:sz w:val="22"/>
                <w:szCs w:val="22"/>
              </w:rPr>
            </w:pPr>
            <w:r w:rsidRPr="00FC43BB">
              <w:rPr>
                <w:sz w:val="22"/>
                <w:szCs w:val="22"/>
              </w:rPr>
              <w:t>Бих искала да Ви информирам, че представителите на Министерство на финансите съгласно Заповед на министъра на околната среда и водите № РД-384/07.04.2021 г. за създаване на Координационен съвет по проект по ОПДУ № BG05SFOP001-2.016-0001 „Разработване на Национална стратегия за околна среда и План за действие към нея“ нямат бележки и коментари по представеното Задание за определяне на обхвата и съдържанието на Доклад за екологична оценка.</w:t>
            </w:r>
          </w:p>
        </w:tc>
        <w:tc>
          <w:tcPr>
            <w:tcW w:w="2170" w:type="dxa"/>
            <w:shd w:val="clear" w:color="auto" w:fill="auto"/>
          </w:tcPr>
          <w:p w14:paraId="4669B196" w14:textId="7D5C9180" w:rsidR="00FC43BB" w:rsidRPr="00772CAC" w:rsidRDefault="00AA7565" w:rsidP="006C08EA">
            <w:pPr>
              <w:jc w:val="both"/>
              <w:rPr>
                <w:sz w:val="22"/>
                <w:szCs w:val="22"/>
              </w:rPr>
            </w:pPr>
            <w:r>
              <w:rPr>
                <w:sz w:val="22"/>
                <w:szCs w:val="22"/>
              </w:rPr>
              <w:t>Становището не съдържа бележки и препоръки.</w:t>
            </w:r>
          </w:p>
        </w:tc>
      </w:tr>
      <w:tr w:rsidR="00DF1369" w:rsidRPr="00772CAC" w14:paraId="1D116E13" w14:textId="77777777" w:rsidTr="006C08EA">
        <w:trPr>
          <w:jc w:val="center"/>
        </w:trPr>
        <w:tc>
          <w:tcPr>
            <w:tcW w:w="771" w:type="dxa"/>
            <w:shd w:val="clear" w:color="auto" w:fill="auto"/>
            <w:vAlign w:val="center"/>
          </w:tcPr>
          <w:p w14:paraId="75A76C7B" w14:textId="77777777" w:rsidR="00161F90" w:rsidRPr="00772CAC" w:rsidRDefault="00161F90"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19A10AD4" w14:textId="77777777" w:rsidR="00161F90" w:rsidRDefault="00161F90" w:rsidP="006C08EA">
            <w:pPr>
              <w:jc w:val="center"/>
              <w:rPr>
                <w:rFonts w:eastAsia="Calibri"/>
                <w:b/>
                <w:bCs/>
                <w:sz w:val="22"/>
                <w:szCs w:val="22"/>
              </w:rPr>
            </w:pPr>
            <w:r>
              <w:rPr>
                <w:rFonts w:eastAsia="Calibri"/>
                <w:b/>
                <w:bCs/>
                <w:sz w:val="22"/>
                <w:szCs w:val="22"/>
              </w:rPr>
              <w:t>Министерство на енергетиката,</w:t>
            </w:r>
          </w:p>
          <w:p w14:paraId="32F9A677" w14:textId="08705464" w:rsidR="00161F90" w:rsidRDefault="00161F90" w:rsidP="006C08EA">
            <w:pPr>
              <w:jc w:val="center"/>
              <w:rPr>
                <w:rFonts w:eastAsia="Calibri"/>
                <w:b/>
                <w:bCs/>
                <w:sz w:val="22"/>
                <w:szCs w:val="22"/>
              </w:rPr>
            </w:pPr>
            <w:r>
              <w:rPr>
                <w:rFonts w:eastAsia="Calibri"/>
                <w:b/>
                <w:bCs/>
                <w:sz w:val="22"/>
                <w:szCs w:val="22"/>
              </w:rPr>
              <w:t>Изх. № Е-04-20-122/ 09.08.2022 г.</w:t>
            </w:r>
          </w:p>
        </w:tc>
        <w:tc>
          <w:tcPr>
            <w:tcW w:w="9436" w:type="dxa"/>
            <w:shd w:val="clear" w:color="auto" w:fill="auto"/>
          </w:tcPr>
          <w:p w14:paraId="57E3FEFB" w14:textId="77777777" w:rsidR="00161F90" w:rsidRPr="00161F90" w:rsidRDefault="00161F90" w:rsidP="00161F90">
            <w:pPr>
              <w:jc w:val="both"/>
              <w:rPr>
                <w:sz w:val="22"/>
                <w:szCs w:val="22"/>
              </w:rPr>
            </w:pPr>
            <w:r w:rsidRPr="00161F90">
              <w:rPr>
                <w:sz w:val="22"/>
                <w:szCs w:val="22"/>
              </w:rPr>
              <w:t>Във връзка с Ваше писмо под горния номер, съдържащо молба за консултация на изготвен проект на Задание за определяне на обхвата и съдържанието на Доклад за екологична оценка на Национална стратегия за околна среда и План за действие към нея, Ви уведомявам:</w:t>
            </w:r>
          </w:p>
          <w:p w14:paraId="60B9CE7B" w14:textId="0001E6A4" w:rsidR="00161F90" w:rsidRPr="00161F90" w:rsidRDefault="00161F90" w:rsidP="00161F90">
            <w:pPr>
              <w:jc w:val="both"/>
              <w:rPr>
                <w:sz w:val="22"/>
                <w:szCs w:val="22"/>
              </w:rPr>
            </w:pPr>
            <w:r w:rsidRPr="00161F90">
              <w:rPr>
                <w:sz w:val="22"/>
                <w:szCs w:val="22"/>
              </w:rPr>
              <w:t>При преглед на проекта на Заданието, както и проектите на Национална стратегия за околна среда и План за действие към нея, официално публикувани в раздел „Обществени обсъждания</w:t>
            </w:r>
            <w:r>
              <w:rPr>
                <w:sz w:val="22"/>
                <w:szCs w:val="22"/>
              </w:rPr>
              <w:t>“</w:t>
            </w:r>
            <w:r w:rsidRPr="00161F90">
              <w:rPr>
                <w:sz w:val="22"/>
                <w:szCs w:val="22"/>
              </w:rPr>
              <w:t xml:space="preserve"> на </w:t>
            </w:r>
            <w:r w:rsidRPr="00161F90">
              <w:rPr>
                <w:sz w:val="22"/>
                <w:szCs w:val="22"/>
              </w:rPr>
              <w:lastRenderedPageBreak/>
              <w:t>интернет страницата на Министерството на околната среда и водите (МОСВ) е установено, че в цитираните документи са включени мерки към приоритетни области на действие, за чието изпълнение е отговорно Министерство на енергетиката (МЕ).</w:t>
            </w:r>
          </w:p>
          <w:p w14:paraId="29E94CEC" w14:textId="1BE0FDD6" w:rsidR="00161F90" w:rsidRPr="00161F90" w:rsidRDefault="00161F90" w:rsidP="00161F90">
            <w:pPr>
              <w:jc w:val="both"/>
              <w:rPr>
                <w:sz w:val="22"/>
                <w:szCs w:val="22"/>
              </w:rPr>
            </w:pPr>
            <w:r w:rsidRPr="00161F90">
              <w:rPr>
                <w:sz w:val="22"/>
                <w:szCs w:val="22"/>
              </w:rPr>
              <w:t>В тази връзка Ви информирам, че в МЕ е постъпило писмо с вх. № Е-04-20-24/11.07.2022 г. от МОСВ относно съгласуване на</w:t>
            </w:r>
            <w:r>
              <w:rPr>
                <w:sz w:val="22"/>
                <w:szCs w:val="22"/>
              </w:rPr>
              <w:t xml:space="preserve"> </w:t>
            </w:r>
            <w:r w:rsidRPr="00161F90">
              <w:rPr>
                <w:sz w:val="22"/>
                <w:szCs w:val="22"/>
              </w:rPr>
              <w:t>проект на Стратегия и План за</w:t>
            </w:r>
            <w:r>
              <w:rPr>
                <w:sz w:val="22"/>
                <w:szCs w:val="22"/>
              </w:rPr>
              <w:t xml:space="preserve"> </w:t>
            </w:r>
            <w:r w:rsidRPr="00161F90">
              <w:rPr>
                <w:sz w:val="22"/>
                <w:szCs w:val="22"/>
              </w:rPr>
              <w:t>действие за преход към кръгова икономика на Република България за периода 2022-2027 г. В документите бяха включени 11 бр. дейности, за чието изпълнение е определено</w:t>
            </w:r>
            <w:r w:rsidR="00A67AAB">
              <w:rPr>
                <w:sz w:val="22"/>
                <w:szCs w:val="22"/>
              </w:rPr>
              <w:t xml:space="preserve"> </w:t>
            </w:r>
            <w:r w:rsidRPr="00161F90">
              <w:rPr>
                <w:sz w:val="22"/>
                <w:szCs w:val="22"/>
              </w:rPr>
              <w:t>МЕ като отговорна институция. От страна на МЕ беше представено становище до МОСВ с коментари. Прилагам копие на писмо от МЕ с изх. № Е-04-20-124/22.07.2022 г. до МОСВ. Част от посочените дейности (5 бр.) са включени и в настоящия проект на Задание, Национална стратегия за околна среда и План за действие към нея.</w:t>
            </w:r>
          </w:p>
          <w:p w14:paraId="7638CD80" w14:textId="77777777" w:rsidR="00161F90" w:rsidRPr="00161F90" w:rsidRDefault="00161F90" w:rsidP="00161F90">
            <w:pPr>
              <w:jc w:val="both"/>
              <w:rPr>
                <w:sz w:val="22"/>
                <w:szCs w:val="22"/>
              </w:rPr>
            </w:pPr>
            <w:r w:rsidRPr="00161F90">
              <w:rPr>
                <w:sz w:val="22"/>
                <w:szCs w:val="22"/>
              </w:rPr>
              <w:t>В допълнение към гореизложеното, Ви представям бележки и коментари по проект на Задание, както и проект на Национална стратегия за околна среда (НСОС) и План за действие към нея, както следва :</w:t>
            </w:r>
          </w:p>
          <w:p w14:paraId="7C30AA8C" w14:textId="2176AAD9" w:rsidR="00161F90" w:rsidRPr="00161F90" w:rsidRDefault="00161F90" w:rsidP="00161F90">
            <w:pPr>
              <w:jc w:val="both"/>
              <w:rPr>
                <w:sz w:val="22"/>
                <w:szCs w:val="22"/>
              </w:rPr>
            </w:pPr>
            <w:r w:rsidRPr="00161F90">
              <w:rPr>
                <w:sz w:val="22"/>
                <w:szCs w:val="22"/>
              </w:rPr>
              <w:t>В Заданието и Плана за действие към НСОС - Приоритет 1: „Възстановяване на природния капитал. Устойчиви общности и екосистеми", Стратегическа цел (СЦ) 1: „Възстановяване и съхраняване на биологичното разнообразие и естествените функции на екосистемите с особено внимание върху тези с висок потенциал на биологично разнообразие", има включена мярка „Осигуряване на непрекъснатостта на водните течения и движението на рибите - рибни проходи и байпаси" за която за водеща отговорна институция е определено МЕ, а негови партньори са общините в България. Мярката е с оценка на необходимия финансов ресурс от 30 000 000 лв. и е посочен като източник на финансиране Държавния</w:t>
            </w:r>
            <w:r w:rsidR="00A67AAB">
              <w:rPr>
                <w:sz w:val="22"/>
                <w:szCs w:val="22"/>
              </w:rPr>
              <w:t>т</w:t>
            </w:r>
            <w:r w:rsidRPr="00161F90">
              <w:rPr>
                <w:sz w:val="22"/>
                <w:szCs w:val="22"/>
              </w:rPr>
              <w:t xml:space="preserve"> бюджет. Мярката не е от компетенциите на МЕ и на неговите организационни структури и административни звена, тъй като касае всички съществуващи язовири, независимо от тяхното предназначение, поради което предлагам от МОСВ да определят друга водеща отговорна институция за нейното изпълнение, която има компетенциите за осъществяване на техническата и безопасната експлоатация на язовирните стени и на съоръженията към тях и за осъществяване на контрол за техническото им състояние.</w:t>
            </w:r>
          </w:p>
          <w:p w14:paraId="720BB138" w14:textId="77777777" w:rsidR="00161F90" w:rsidRPr="00161F90" w:rsidRDefault="00161F90" w:rsidP="00161F90">
            <w:pPr>
              <w:jc w:val="both"/>
              <w:rPr>
                <w:sz w:val="22"/>
                <w:szCs w:val="22"/>
              </w:rPr>
            </w:pPr>
            <w:r w:rsidRPr="00161F90">
              <w:rPr>
                <w:sz w:val="22"/>
                <w:szCs w:val="22"/>
              </w:rPr>
              <w:lastRenderedPageBreak/>
              <w:t>В Заданието и Плана за действие към НСОС - Приоритет 2: „Развитие в границите на природния капитал. Ресурсна ефективност и нулево замърсяване", СЦ 1: „Утвърждаване на модел на икономически растеж", Област на действие: „Осигуряване на капацитет за добив, преработка и рециклиране на критични суровини" има включени 5 бр. мерки, за които за водеща отговорна институция е определено МЕ. Мерките се припокриват с проектите от Плана за действие към Проекта на Стратегия и план за действие за преход към кръгова икономика за периода 2022-2027 г., както беше посочено по-горе. В Плана за действие към НСОС за тях е предвидено да бъдат реализирани със средства от Държавния бюджет/частни инвестиции, в рамките общо на 502 750 000 лв. Според нас посочената обща сума за проектите е силно завишена и не особено реалистична и следва да се оптимизира до голяма степен. Трябва да се отбележи, че и сроковете са твърде кратки, предвид крайния хоризонт на стратегията до 2030 г., съответно изпълнението на посочените проекти за такива времеви диапазони е нереалистично и съответно съществува голяма вероятност да не бъдат изпълнени в указаните срокове. Освен това към момента наличния административен капацитет на МЕ за извършването на тези нови по същество дейности е недостатъчен, което би довело до невъзможност за изпълнение на Плана за действие и съответно компрометиране на цялата стратегия. В заключение Ви информирам, че МЕ не е предвидила средства в тригодишната си бюджетна прогноза за реализиране на такива проекти, предвид факта че не е била информирана за необходимостта от тяхното изпълнение. Съответно вписаните проекти няма как да бъдат изпълнени.</w:t>
            </w:r>
          </w:p>
          <w:p w14:paraId="459AB4FE" w14:textId="4BABCC7C" w:rsidR="00161F90" w:rsidRPr="00161F90" w:rsidRDefault="00161F90" w:rsidP="00161F90">
            <w:pPr>
              <w:jc w:val="both"/>
              <w:rPr>
                <w:sz w:val="22"/>
                <w:szCs w:val="22"/>
              </w:rPr>
            </w:pPr>
            <w:r w:rsidRPr="00161F90">
              <w:rPr>
                <w:sz w:val="22"/>
                <w:szCs w:val="22"/>
              </w:rPr>
              <w:t>По Приоритет 3 „Ограничаване на изменението на климата и адаптация към климатичните промени</w:t>
            </w:r>
            <w:r w:rsidR="00A67AAB">
              <w:rPr>
                <w:sz w:val="22"/>
                <w:szCs w:val="22"/>
              </w:rPr>
              <w:t>“</w:t>
            </w:r>
            <w:r w:rsidRPr="00161F90">
              <w:rPr>
                <w:sz w:val="22"/>
                <w:szCs w:val="22"/>
              </w:rPr>
              <w:t>, СЦ 1 „Ограничаване на емисиите парникови газове - трансформация във всички сектори - от промишленост и енергетика до транспорт и бита</w:t>
            </w:r>
            <w:r w:rsidR="00A67AAB">
              <w:rPr>
                <w:sz w:val="22"/>
                <w:szCs w:val="22"/>
              </w:rPr>
              <w:t>“</w:t>
            </w:r>
            <w:r w:rsidRPr="00161F90">
              <w:rPr>
                <w:sz w:val="22"/>
                <w:szCs w:val="22"/>
              </w:rPr>
              <w:t>, приоритетна област на действие „Ускорено внедряване на възобновяеми енергийни източници и водород":</w:t>
            </w:r>
          </w:p>
          <w:p w14:paraId="5B1E53A8" w14:textId="143EDA2A" w:rsidR="00161F90" w:rsidRPr="00161F90" w:rsidRDefault="00161F90" w:rsidP="00161F90">
            <w:pPr>
              <w:jc w:val="both"/>
              <w:rPr>
                <w:sz w:val="22"/>
                <w:szCs w:val="22"/>
              </w:rPr>
            </w:pPr>
            <w:r w:rsidRPr="00161F90">
              <w:rPr>
                <w:sz w:val="22"/>
                <w:szCs w:val="22"/>
              </w:rPr>
              <w:t xml:space="preserve">Към горната приоритетна област от Заданието е включена мярка за разработване на Национална пътна карта за подобряване на условията за производство на енергия от възобновяеми източници (включително и създаване на енергийни общности). В Плана за действие на НСОС е определено </w:t>
            </w:r>
            <w:r w:rsidRPr="00161F90">
              <w:rPr>
                <w:sz w:val="22"/>
                <w:szCs w:val="22"/>
              </w:rPr>
              <w:lastRenderedPageBreak/>
              <w:t>МЕ като отговорна институция. Обръщам внимание, че МЕ няма капацитет за разработването на подобна карта и не е планирала средства в бюджета за 2022 г. и в</w:t>
            </w:r>
            <w:r w:rsidR="00A67AAB">
              <w:rPr>
                <w:sz w:val="22"/>
                <w:szCs w:val="22"/>
              </w:rPr>
              <w:t xml:space="preserve"> </w:t>
            </w:r>
            <w:r w:rsidRPr="00161F90">
              <w:rPr>
                <w:sz w:val="22"/>
                <w:szCs w:val="22"/>
              </w:rPr>
              <w:t>бюджетната прогноза за периода 2023-2025 г. В тази връзка, предлагам мярката да отпадне;</w:t>
            </w:r>
          </w:p>
          <w:p w14:paraId="357C36A3" w14:textId="77777777" w:rsidR="00161F90" w:rsidRPr="00161F90" w:rsidRDefault="00161F90" w:rsidP="00161F90">
            <w:pPr>
              <w:jc w:val="both"/>
              <w:rPr>
                <w:sz w:val="22"/>
                <w:szCs w:val="22"/>
              </w:rPr>
            </w:pPr>
            <w:r w:rsidRPr="00161F90">
              <w:rPr>
                <w:sz w:val="22"/>
                <w:szCs w:val="22"/>
              </w:rPr>
              <w:t>Мерките, включени към тази приоритетна област на действие в Заданието и проекта на План за действие към НСОС, предлагам да бъдат актуализирани и записани ,както е в Националния план за възстановяване и устойчивост (НПВУ) на Република България;</w:t>
            </w:r>
          </w:p>
          <w:p w14:paraId="7948E68D" w14:textId="20FF08C9" w:rsidR="00161F90" w:rsidRPr="00161F90" w:rsidRDefault="00161F90" w:rsidP="00161F90">
            <w:pPr>
              <w:jc w:val="both"/>
              <w:rPr>
                <w:sz w:val="22"/>
                <w:szCs w:val="22"/>
              </w:rPr>
            </w:pPr>
            <w:r w:rsidRPr="00161F90">
              <w:rPr>
                <w:sz w:val="22"/>
                <w:szCs w:val="22"/>
              </w:rPr>
              <w:t>По отношение на мярка „Схема за подкрепа на изграждане на ВЕИ мощности и батерии за съхранение</w:t>
            </w:r>
            <w:r w:rsidR="00A67AAB">
              <w:rPr>
                <w:sz w:val="22"/>
                <w:szCs w:val="22"/>
              </w:rPr>
              <w:t>“</w:t>
            </w:r>
            <w:r w:rsidRPr="00161F90">
              <w:rPr>
                <w:sz w:val="22"/>
                <w:szCs w:val="22"/>
              </w:rPr>
              <w:t xml:space="preserve"> от Заданието и Плана за действие към НСОС обръщам внимание, че финансиране по Механизма за възстановяване и устойчивост е предвидено само за батерии за съхранение, а не и за изграждане на ВЕИ мощности;</w:t>
            </w:r>
          </w:p>
          <w:p w14:paraId="7CC1992B" w14:textId="77777777" w:rsidR="00161F90" w:rsidRPr="00161F90" w:rsidRDefault="00161F90" w:rsidP="00161F90">
            <w:pPr>
              <w:jc w:val="both"/>
              <w:rPr>
                <w:sz w:val="22"/>
                <w:szCs w:val="22"/>
              </w:rPr>
            </w:pPr>
            <w:r w:rsidRPr="00161F90">
              <w:rPr>
                <w:sz w:val="22"/>
                <w:szCs w:val="22"/>
              </w:rPr>
              <w:t>По отношение на мярка „Изготвяне и приемане на Национална пътна карта за подобряване на условията за разгръщане на потенциала за развитие на водородните технологии и механизмите за производство и доставка на водород" отговорна институция за разработване на пътната карта е Министерството на иновациите и растежа (МИР), съгласно Постановление на МС № 157 от 7 юли 2022 г. за определянето на органите и структурите отговорни за изпълнението на Националния план за възстановяване и устойчивост на Република България и на техните основни функции. В тази връзка предлагам като отговорно ведомство в Плана за действие към НСОС да отпадне МЕ и да се впише МИР;</w:t>
            </w:r>
          </w:p>
          <w:p w14:paraId="2A1E00D5" w14:textId="01FC856D" w:rsidR="00161F90" w:rsidRPr="00161F90" w:rsidRDefault="00161F90" w:rsidP="00161F90">
            <w:pPr>
              <w:jc w:val="both"/>
              <w:rPr>
                <w:sz w:val="22"/>
                <w:szCs w:val="22"/>
              </w:rPr>
            </w:pPr>
            <w:r w:rsidRPr="00161F90">
              <w:rPr>
                <w:sz w:val="22"/>
                <w:szCs w:val="22"/>
              </w:rPr>
              <w:t xml:space="preserve">Мярка „Подкрепа за проектиране, изграждане и въвеждане в експлоатация на инфраструктура, подходяща за пренос на водород и нисковъглеродни газообразни горива" от Заданието и Плана към НСОС беше предвидена в проекта на Националния план за възстановяване и устойчивост на Република България (НПВУ) с изпълнител на проекта </w:t>
            </w:r>
            <w:r w:rsidR="00A67AAB">
              <w:rPr>
                <w:sz w:val="22"/>
                <w:szCs w:val="22"/>
              </w:rPr>
              <w:t>„</w:t>
            </w:r>
            <w:r w:rsidRPr="00161F90">
              <w:rPr>
                <w:sz w:val="22"/>
                <w:szCs w:val="22"/>
              </w:rPr>
              <w:t>Булгартрансгаз</w:t>
            </w:r>
            <w:r w:rsidR="00A67AAB">
              <w:rPr>
                <w:sz w:val="22"/>
                <w:szCs w:val="22"/>
              </w:rPr>
              <w:t>“</w:t>
            </w:r>
            <w:r w:rsidRPr="00161F90">
              <w:rPr>
                <w:sz w:val="22"/>
                <w:szCs w:val="22"/>
              </w:rPr>
              <w:t xml:space="preserve"> ЕАД. В последствие този проект отпадна.</w:t>
            </w:r>
          </w:p>
          <w:p w14:paraId="2E73FFC5" w14:textId="672B2F0A" w:rsidR="00161F90" w:rsidRPr="00161F90" w:rsidRDefault="00161F90" w:rsidP="00161F90">
            <w:pPr>
              <w:jc w:val="both"/>
              <w:rPr>
                <w:sz w:val="22"/>
                <w:szCs w:val="22"/>
              </w:rPr>
            </w:pPr>
            <w:r w:rsidRPr="00161F90">
              <w:rPr>
                <w:sz w:val="22"/>
                <w:szCs w:val="22"/>
              </w:rPr>
              <w:t xml:space="preserve">В тази група следва да бъде включена и следната мярка, свързана с изграждането и поддържането на енергийната инфраструктура на страната - Инвестиция 4 (C4.I4): „Цифрова трансформация и развитие на информационните системи и системите в реално време на електропреносната мрежа </w:t>
            </w:r>
            <w:r w:rsidRPr="00161F90">
              <w:rPr>
                <w:sz w:val="22"/>
                <w:szCs w:val="22"/>
              </w:rPr>
              <w:lastRenderedPageBreak/>
              <w:t>в условията на нисковъглеродна енергетика</w:t>
            </w:r>
            <w:r w:rsidR="002E5C05">
              <w:rPr>
                <w:sz w:val="22"/>
                <w:szCs w:val="22"/>
              </w:rPr>
              <w:t>“</w:t>
            </w:r>
            <w:r w:rsidRPr="00161F90">
              <w:rPr>
                <w:sz w:val="22"/>
                <w:szCs w:val="22"/>
              </w:rPr>
              <w:t>. Мярката е включена в НПВУ, има за цел създаване на технически условия за интегриране на допълнителни мощности от възобновяеми източници (вятърна и слънчева енергия) в електроенергийната система и е определена за реализация от „Електроенергиен системен оператор" ЕАД.</w:t>
            </w:r>
          </w:p>
        </w:tc>
        <w:tc>
          <w:tcPr>
            <w:tcW w:w="2170" w:type="dxa"/>
            <w:shd w:val="clear" w:color="auto" w:fill="auto"/>
          </w:tcPr>
          <w:p w14:paraId="2E6A911B" w14:textId="30525364" w:rsidR="00AA7565" w:rsidRDefault="00AA7565" w:rsidP="00A64195">
            <w:pPr>
              <w:jc w:val="both"/>
              <w:rPr>
                <w:sz w:val="22"/>
                <w:szCs w:val="22"/>
              </w:rPr>
            </w:pPr>
            <w:r>
              <w:rPr>
                <w:sz w:val="22"/>
                <w:szCs w:val="22"/>
              </w:rPr>
              <w:lastRenderedPageBreak/>
              <w:t>Отправените препоръки касаят НСОС.</w:t>
            </w:r>
          </w:p>
          <w:p w14:paraId="364EF8A1" w14:textId="033DBB02" w:rsidR="00161F90" w:rsidRDefault="008B0D1E" w:rsidP="00A64195">
            <w:pPr>
              <w:jc w:val="both"/>
              <w:rPr>
                <w:sz w:val="22"/>
                <w:szCs w:val="22"/>
              </w:rPr>
            </w:pPr>
            <w:r>
              <w:rPr>
                <w:sz w:val="22"/>
                <w:szCs w:val="22"/>
              </w:rPr>
              <w:t>Приема се</w:t>
            </w:r>
            <w:r w:rsidR="00DE12F1">
              <w:rPr>
                <w:sz w:val="22"/>
                <w:szCs w:val="22"/>
              </w:rPr>
              <w:t xml:space="preserve"> и са отразени във Вариант </w:t>
            </w:r>
            <w:r w:rsidR="00DE12F1">
              <w:rPr>
                <w:sz w:val="22"/>
                <w:szCs w:val="22"/>
              </w:rPr>
              <w:t>2</w:t>
            </w:r>
            <w:r>
              <w:rPr>
                <w:sz w:val="22"/>
                <w:szCs w:val="22"/>
              </w:rPr>
              <w:t xml:space="preserve">. </w:t>
            </w:r>
            <w:r w:rsidR="00D60D13">
              <w:rPr>
                <w:sz w:val="22"/>
                <w:szCs w:val="22"/>
              </w:rPr>
              <w:t xml:space="preserve">Прецизирани са </w:t>
            </w:r>
            <w:r w:rsidR="00A64195">
              <w:rPr>
                <w:sz w:val="22"/>
                <w:szCs w:val="22"/>
              </w:rPr>
              <w:t>о</w:t>
            </w:r>
            <w:r>
              <w:rPr>
                <w:sz w:val="22"/>
                <w:szCs w:val="22"/>
              </w:rPr>
              <w:t xml:space="preserve">тговорните институции и партньорите по </w:t>
            </w:r>
            <w:r w:rsidRPr="008B0D1E">
              <w:rPr>
                <w:sz w:val="22"/>
                <w:szCs w:val="22"/>
              </w:rPr>
              <w:t>мярка „Осигуряване на непрекъснатостта на водните течения и движението на р</w:t>
            </w:r>
            <w:r w:rsidR="00B70585">
              <w:rPr>
                <w:sz w:val="22"/>
                <w:szCs w:val="22"/>
              </w:rPr>
              <w:t>ибите - рибни проходи и байпаси</w:t>
            </w:r>
            <w:r w:rsidR="00B70585">
              <w:rPr>
                <w:sz w:val="22"/>
                <w:szCs w:val="22"/>
                <w:lang w:val="en-US"/>
              </w:rPr>
              <w:t>”</w:t>
            </w:r>
            <w:r w:rsidR="00A64195">
              <w:rPr>
                <w:sz w:val="22"/>
                <w:szCs w:val="22"/>
              </w:rPr>
              <w:t xml:space="preserve"> към</w:t>
            </w:r>
            <w:r w:rsidR="00A64195">
              <w:t xml:space="preserve"> </w:t>
            </w:r>
            <w:r w:rsidR="00A64195" w:rsidRPr="00A64195">
              <w:rPr>
                <w:sz w:val="22"/>
                <w:szCs w:val="22"/>
              </w:rPr>
              <w:t xml:space="preserve">Приоритет 1: „Възстановяване на природния капитал. Устойчиви общности и екосистеми", Стратегическа цел (СЦ) 1: „Възстановяване и съхраняване на биологичното разнообразие и естествените функции на екосистемите с особено внимание върху тези с висок потенциал на </w:t>
            </w:r>
            <w:r w:rsidR="00A64195" w:rsidRPr="00A64195">
              <w:rPr>
                <w:sz w:val="22"/>
                <w:szCs w:val="22"/>
              </w:rPr>
              <w:lastRenderedPageBreak/>
              <w:t>биологично разнообразие"</w:t>
            </w:r>
            <w:r>
              <w:rPr>
                <w:sz w:val="22"/>
                <w:szCs w:val="22"/>
              </w:rPr>
              <w:t xml:space="preserve">. </w:t>
            </w:r>
          </w:p>
          <w:p w14:paraId="02B83B1A" w14:textId="5D9E56A9" w:rsidR="00A64195" w:rsidRDefault="00A64195" w:rsidP="00A64195">
            <w:pPr>
              <w:jc w:val="both"/>
              <w:rPr>
                <w:sz w:val="22"/>
                <w:szCs w:val="22"/>
              </w:rPr>
            </w:pPr>
            <w:r>
              <w:rPr>
                <w:sz w:val="22"/>
                <w:szCs w:val="22"/>
              </w:rPr>
              <w:t xml:space="preserve">По отношение на мерките към </w:t>
            </w:r>
            <w:r w:rsidRPr="00A64195">
              <w:rPr>
                <w:sz w:val="22"/>
                <w:szCs w:val="22"/>
              </w:rPr>
              <w:t>Приоритет 2: „Развитие в границите на природния капитал. Ресурсна ефективност и нулево замърсяване", СЦ 1: „Утвърждаване н</w:t>
            </w:r>
            <w:r w:rsidR="00052AAF">
              <w:rPr>
                <w:sz w:val="22"/>
                <w:szCs w:val="22"/>
              </w:rPr>
              <w:t>а модел на икономически растеж"</w:t>
            </w:r>
            <w:r>
              <w:rPr>
                <w:sz w:val="22"/>
                <w:szCs w:val="22"/>
              </w:rPr>
              <w:t xml:space="preserve">: </w:t>
            </w:r>
          </w:p>
          <w:p w14:paraId="5C0D0757" w14:textId="50F81F26" w:rsidR="00A64195" w:rsidRDefault="00D60D13" w:rsidP="00EE35F1">
            <w:pPr>
              <w:pStyle w:val="ListParagraph"/>
              <w:numPr>
                <w:ilvl w:val="0"/>
                <w:numId w:val="20"/>
              </w:numPr>
              <w:ind w:left="331" w:hanging="284"/>
              <w:jc w:val="both"/>
              <w:rPr>
                <w:sz w:val="22"/>
                <w:szCs w:val="22"/>
              </w:rPr>
            </w:pPr>
            <w:r>
              <w:rPr>
                <w:sz w:val="22"/>
                <w:szCs w:val="22"/>
              </w:rPr>
              <w:t>У</w:t>
            </w:r>
            <w:r w:rsidR="00AC41B4">
              <w:rPr>
                <w:sz w:val="22"/>
                <w:szCs w:val="22"/>
              </w:rPr>
              <w:t xml:space="preserve">дължени </w:t>
            </w:r>
            <w:r>
              <w:rPr>
                <w:sz w:val="22"/>
                <w:szCs w:val="22"/>
              </w:rPr>
              <w:t xml:space="preserve">са </w:t>
            </w:r>
            <w:r w:rsidR="00DF1369">
              <w:rPr>
                <w:sz w:val="22"/>
                <w:szCs w:val="22"/>
              </w:rPr>
              <w:t>сроковете за изпълнение на м</w:t>
            </w:r>
            <w:r w:rsidR="00A64195">
              <w:rPr>
                <w:sz w:val="22"/>
                <w:szCs w:val="22"/>
              </w:rPr>
              <w:t>ерки: „</w:t>
            </w:r>
            <w:r w:rsidR="00A64195" w:rsidRPr="00A64195">
              <w:rPr>
                <w:sz w:val="22"/>
                <w:szCs w:val="22"/>
              </w:rPr>
              <w:t>Изготвяне на национален списък на суровините от критично значение</w:t>
            </w:r>
            <w:r w:rsidR="00A64195">
              <w:rPr>
                <w:sz w:val="22"/>
                <w:szCs w:val="22"/>
              </w:rPr>
              <w:t>“;</w:t>
            </w:r>
            <w:r w:rsidR="00A64195">
              <w:t xml:space="preserve"> „</w:t>
            </w:r>
            <w:r w:rsidR="00A64195" w:rsidRPr="00A64195">
              <w:rPr>
                <w:sz w:val="22"/>
                <w:szCs w:val="22"/>
              </w:rPr>
              <w:t xml:space="preserve">Картографиране на потенциала за добив на критични </w:t>
            </w:r>
            <w:r w:rsidR="00A64195" w:rsidRPr="00A64195">
              <w:rPr>
                <w:sz w:val="22"/>
                <w:szCs w:val="22"/>
              </w:rPr>
              <w:lastRenderedPageBreak/>
              <w:t>суровини при експлоатацията на съществуващи и бъдещи находища, закрити обекти на добивната и преработвателната промишленост</w:t>
            </w:r>
            <w:r w:rsidR="00A64195">
              <w:rPr>
                <w:sz w:val="22"/>
                <w:szCs w:val="22"/>
              </w:rPr>
              <w:t>“ и „</w:t>
            </w:r>
            <w:r w:rsidR="00A64195" w:rsidRPr="00A64195">
              <w:rPr>
                <w:sz w:val="22"/>
                <w:szCs w:val="22"/>
              </w:rPr>
              <w:t>Промени в националното законодателство, с които да бъде даден приоритет на проучването, добива, преработката и рециклирането на суровини, включени в националния списък на суровини от критично значение</w:t>
            </w:r>
            <w:r w:rsidR="00A64195">
              <w:rPr>
                <w:sz w:val="22"/>
                <w:szCs w:val="22"/>
              </w:rPr>
              <w:t>“;</w:t>
            </w:r>
          </w:p>
          <w:p w14:paraId="2EEADB99" w14:textId="1BBDE69B" w:rsidR="00A64195" w:rsidRDefault="00D60D13" w:rsidP="00EE35F1">
            <w:pPr>
              <w:pStyle w:val="ListParagraph"/>
              <w:numPr>
                <w:ilvl w:val="0"/>
                <w:numId w:val="20"/>
              </w:numPr>
              <w:ind w:left="331" w:hanging="284"/>
              <w:jc w:val="both"/>
              <w:rPr>
                <w:sz w:val="22"/>
                <w:szCs w:val="22"/>
              </w:rPr>
            </w:pPr>
            <w:r>
              <w:rPr>
                <w:sz w:val="22"/>
                <w:szCs w:val="22"/>
              </w:rPr>
              <w:t xml:space="preserve">Отпада </w:t>
            </w:r>
            <w:r w:rsidR="00B70585">
              <w:rPr>
                <w:sz w:val="22"/>
                <w:szCs w:val="22"/>
              </w:rPr>
              <w:t>м</w:t>
            </w:r>
            <w:r w:rsidR="00052AAF">
              <w:rPr>
                <w:sz w:val="22"/>
                <w:szCs w:val="22"/>
              </w:rPr>
              <w:t>ярка: „</w:t>
            </w:r>
            <w:r w:rsidR="00052AAF" w:rsidRPr="00052AAF">
              <w:rPr>
                <w:sz w:val="22"/>
                <w:szCs w:val="22"/>
              </w:rPr>
              <w:t xml:space="preserve">Разработване, </w:t>
            </w:r>
            <w:r w:rsidR="00052AAF" w:rsidRPr="00052AAF">
              <w:rPr>
                <w:sz w:val="22"/>
                <w:szCs w:val="22"/>
              </w:rPr>
              <w:lastRenderedPageBreak/>
              <w:t>финансиране и реализация на жизнеспособни проекти за добив и преработка на суровини от критично значение</w:t>
            </w:r>
            <w:r w:rsidR="00052AAF">
              <w:rPr>
                <w:sz w:val="22"/>
                <w:szCs w:val="22"/>
              </w:rPr>
              <w:t>“</w:t>
            </w:r>
            <w:r w:rsidR="00B70585">
              <w:rPr>
                <w:sz w:val="22"/>
                <w:szCs w:val="22"/>
                <w:lang w:val="en-US"/>
              </w:rPr>
              <w:t>,</w:t>
            </w:r>
            <w:r w:rsidR="00052AAF">
              <w:rPr>
                <w:sz w:val="22"/>
                <w:szCs w:val="22"/>
              </w:rPr>
              <w:t xml:space="preserve"> която е с инвестиционен характер и изисква значителен финансов ресурс в размер на </w:t>
            </w:r>
            <w:r w:rsidR="00052AAF" w:rsidRPr="00052AAF">
              <w:rPr>
                <w:sz w:val="22"/>
                <w:szCs w:val="22"/>
              </w:rPr>
              <w:t>501</w:t>
            </w:r>
            <w:r w:rsidR="00052AAF">
              <w:rPr>
                <w:sz w:val="22"/>
                <w:szCs w:val="22"/>
              </w:rPr>
              <w:t> </w:t>
            </w:r>
            <w:r w:rsidR="00052AAF" w:rsidRPr="00052AAF">
              <w:rPr>
                <w:sz w:val="22"/>
                <w:szCs w:val="22"/>
              </w:rPr>
              <w:t>500</w:t>
            </w:r>
            <w:r w:rsidR="00052AAF">
              <w:rPr>
                <w:sz w:val="22"/>
                <w:szCs w:val="22"/>
              </w:rPr>
              <w:t xml:space="preserve"> </w:t>
            </w:r>
            <w:r w:rsidR="00052AAF" w:rsidRPr="00052AAF">
              <w:rPr>
                <w:sz w:val="22"/>
                <w:szCs w:val="22"/>
              </w:rPr>
              <w:t>000</w:t>
            </w:r>
            <w:r w:rsidR="00052AAF">
              <w:rPr>
                <w:sz w:val="22"/>
                <w:szCs w:val="22"/>
              </w:rPr>
              <w:t xml:space="preserve">. </w:t>
            </w:r>
          </w:p>
          <w:p w14:paraId="010F38EE" w14:textId="076F277C" w:rsidR="003F55A6" w:rsidRPr="003F55A6" w:rsidRDefault="00052AAF" w:rsidP="003F55A6">
            <w:pPr>
              <w:jc w:val="both"/>
              <w:rPr>
                <w:sz w:val="22"/>
                <w:szCs w:val="22"/>
              </w:rPr>
            </w:pPr>
            <w:r w:rsidRPr="00052AAF">
              <w:rPr>
                <w:sz w:val="22"/>
                <w:szCs w:val="22"/>
              </w:rPr>
              <w:t xml:space="preserve">По Приоритет 3 „Ограничаване на изменението на климата и адаптация към климатичните промени“, СЦ 1 „Ограничаване на емисиите парникови газове - трансформация във всички сектори - от промишленост и </w:t>
            </w:r>
            <w:r w:rsidRPr="00052AAF">
              <w:rPr>
                <w:sz w:val="22"/>
                <w:szCs w:val="22"/>
              </w:rPr>
              <w:lastRenderedPageBreak/>
              <w:t xml:space="preserve">енергетика до транспорт и бита“, </w:t>
            </w:r>
            <w:r w:rsidR="00D60D13">
              <w:rPr>
                <w:sz w:val="22"/>
                <w:szCs w:val="22"/>
              </w:rPr>
              <w:t>отпада мярк</w:t>
            </w:r>
            <w:r>
              <w:rPr>
                <w:sz w:val="22"/>
                <w:szCs w:val="22"/>
              </w:rPr>
              <w:t xml:space="preserve">а </w:t>
            </w:r>
            <w:r w:rsidRPr="00052AAF">
              <w:rPr>
                <w:sz w:val="22"/>
                <w:szCs w:val="22"/>
              </w:rPr>
              <w:t xml:space="preserve"> </w:t>
            </w:r>
            <w:r>
              <w:rPr>
                <w:sz w:val="22"/>
                <w:szCs w:val="22"/>
              </w:rPr>
              <w:t>„Р</w:t>
            </w:r>
            <w:r w:rsidRPr="00052AAF">
              <w:rPr>
                <w:sz w:val="22"/>
                <w:szCs w:val="22"/>
              </w:rPr>
              <w:t>азработване на Национална пътна карта за подобряване на условията за производство на енергия от възобновяеми източници (включително и с</w:t>
            </w:r>
            <w:r>
              <w:rPr>
                <w:sz w:val="22"/>
                <w:szCs w:val="22"/>
              </w:rPr>
              <w:t>ъздаване на енергийни общности)“.</w:t>
            </w:r>
            <w:r>
              <w:t xml:space="preserve"> </w:t>
            </w:r>
            <w:r w:rsidRPr="00EE35F1">
              <w:rPr>
                <w:sz w:val="22"/>
                <w:szCs w:val="22"/>
              </w:rPr>
              <w:t>Всички останали мерки</w:t>
            </w:r>
            <w:r w:rsidRPr="00052AAF">
              <w:rPr>
                <w:sz w:val="22"/>
                <w:szCs w:val="22"/>
              </w:rPr>
              <w:t xml:space="preserve">, включени към тази приоритетна област </w:t>
            </w:r>
            <w:r w:rsidR="00AC41B4">
              <w:rPr>
                <w:sz w:val="22"/>
                <w:szCs w:val="22"/>
              </w:rPr>
              <w:t xml:space="preserve">ще бъдат </w:t>
            </w:r>
            <w:r>
              <w:rPr>
                <w:sz w:val="22"/>
                <w:szCs w:val="22"/>
              </w:rPr>
              <w:t xml:space="preserve">актуализирани и прецизирани съобразно </w:t>
            </w:r>
            <w:r w:rsidR="003F55A6">
              <w:rPr>
                <w:sz w:val="22"/>
                <w:szCs w:val="22"/>
              </w:rPr>
              <w:t xml:space="preserve">окончателния вариант на </w:t>
            </w:r>
            <w:r w:rsidRPr="00052AAF">
              <w:rPr>
                <w:sz w:val="22"/>
                <w:szCs w:val="22"/>
              </w:rPr>
              <w:t xml:space="preserve">Националния план за възстановяване и устойчивост </w:t>
            </w:r>
            <w:r w:rsidR="003F55A6">
              <w:rPr>
                <w:sz w:val="22"/>
                <w:szCs w:val="22"/>
              </w:rPr>
              <w:t xml:space="preserve">на </w:t>
            </w:r>
            <w:r w:rsidR="003F55A6">
              <w:rPr>
                <w:sz w:val="22"/>
                <w:szCs w:val="22"/>
              </w:rPr>
              <w:lastRenderedPageBreak/>
              <w:t xml:space="preserve">Република България. </w:t>
            </w:r>
            <w:r w:rsidR="00D60D13">
              <w:rPr>
                <w:sz w:val="22"/>
                <w:szCs w:val="22"/>
              </w:rPr>
              <w:t>Д</w:t>
            </w:r>
            <w:r w:rsidR="003F55A6">
              <w:rPr>
                <w:sz w:val="22"/>
                <w:szCs w:val="22"/>
              </w:rPr>
              <w:t xml:space="preserve">обавена </w:t>
            </w:r>
            <w:r w:rsidR="00D60D13">
              <w:rPr>
                <w:sz w:val="22"/>
                <w:szCs w:val="22"/>
              </w:rPr>
              <w:t xml:space="preserve">е </w:t>
            </w:r>
            <w:r w:rsidR="003F55A6">
              <w:rPr>
                <w:sz w:val="22"/>
                <w:szCs w:val="22"/>
              </w:rPr>
              <w:t>мярка „</w:t>
            </w:r>
            <w:r w:rsidR="003F55A6" w:rsidRPr="003F55A6">
              <w:rPr>
                <w:sz w:val="22"/>
                <w:szCs w:val="22"/>
              </w:rPr>
              <w:t>Дигитална трансформация и развитие на информационните системи и</w:t>
            </w:r>
          </w:p>
          <w:p w14:paraId="4007B02B" w14:textId="77777777" w:rsidR="003F55A6" w:rsidRPr="003F55A6" w:rsidRDefault="003F55A6" w:rsidP="003F55A6">
            <w:pPr>
              <w:jc w:val="both"/>
              <w:rPr>
                <w:sz w:val="22"/>
                <w:szCs w:val="22"/>
              </w:rPr>
            </w:pPr>
            <w:r w:rsidRPr="003F55A6">
              <w:rPr>
                <w:sz w:val="22"/>
                <w:szCs w:val="22"/>
              </w:rPr>
              <w:t>системите реално време на Енергийния системен оператор в условията на</w:t>
            </w:r>
          </w:p>
          <w:p w14:paraId="1E823746" w14:textId="77777777" w:rsidR="00052AAF" w:rsidRDefault="003F55A6" w:rsidP="00052AAF">
            <w:pPr>
              <w:jc w:val="both"/>
              <w:rPr>
                <w:sz w:val="22"/>
                <w:szCs w:val="22"/>
              </w:rPr>
            </w:pPr>
            <w:r w:rsidRPr="003F55A6">
              <w:rPr>
                <w:sz w:val="22"/>
                <w:szCs w:val="22"/>
              </w:rPr>
              <w:t>нисковъглеродна икономика</w:t>
            </w:r>
            <w:r>
              <w:rPr>
                <w:sz w:val="22"/>
                <w:szCs w:val="22"/>
              </w:rPr>
              <w:t>.“</w:t>
            </w:r>
          </w:p>
          <w:p w14:paraId="3327E88E" w14:textId="4C044A31" w:rsidR="00274AB3" w:rsidRPr="00EE35F1" w:rsidRDefault="00274AB3" w:rsidP="00052AAF">
            <w:pPr>
              <w:jc w:val="both"/>
              <w:rPr>
                <w:sz w:val="22"/>
                <w:szCs w:val="22"/>
              </w:rPr>
            </w:pPr>
            <w:r>
              <w:rPr>
                <w:sz w:val="22"/>
                <w:szCs w:val="22"/>
              </w:rPr>
              <w:t xml:space="preserve">В ДЕО е анализирано и оценено въздействието на приетите предложения.  </w:t>
            </w:r>
          </w:p>
        </w:tc>
      </w:tr>
      <w:tr w:rsidR="00DF1369" w:rsidRPr="00772CAC" w14:paraId="423DECC6" w14:textId="77777777" w:rsidTr="006C08EA">
        <w:trPr>
          <w:jc w:val="center"/>
        </w:trPr>
        <w:tc>
          <w:tcPr>
            <w:tcW w:w="771" w:type="dxa"/>
            <w:shd w:val="clear" w:color="auto" w:fill="auto"/>
            <w:vAlign w:val="center"/>
          </w:tcPr>
          <w:p w14:paraId="4E6083F3" w14:textId="77777777" w:rsidR="00CE41DA" w:rsidRPr="00772CAC" w:rsidRDefault="00CE41DA"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00D74809" w14:textId="77777777" w:rsidR="00CE41DA" w:rsidRPr="00772CAC" w:rsidRDefault="00CE41DA" w:rsidP="006C08EA">
            <w:pPr>
              <w:jc w:val="center"/>
              <w:rPr>
                <w:rFonts w:eastAsia="Calibri"/>
                <w:b/>
                <w:bCs/>
                <w:sz w:val="22"/>
                <w:szCs w:val="22"/>
              </w:rPr>
            </w:pPr>
            <w:r w:rsidRPr="00772CAC">
              <w:rPr>
                <w:rFonts w:eastAsia="Calibri"/>
                <w:b/>
                <w:bCs/>
                <w:sz w:val="22"/>
                <w:szCs w:val="22"/>
              </w:rPr>
              <w:t>Басейнова Деирекция „Дунавски район“, с център Плевен,</w:t>
            </w:r>
          </w:p>
          <w:p w14:paraId="67B2F065" w14:textId="07DEB085" w:rsidR="00CE41DA" w:rsidRPr="00772CAC" w:rsidRDefault="00CE41DA" w:rsidP="006C08EA">
            <w:pPr>
              <w:jc w:val="center"/>
              <w:rPr>
                <w:rFonts w:eastAsia="Calibri"/>
                <w:b/>
                <w:bCs/>
                <w:sz w:val="22"/>
                <w:szCs w:val="22"/>
              </w:rPr>
            </w:pPr>
            <w:r w:rsidRPr="00772CAC">
              <w:rPr>
                <w:rFonts w:eastAsia="Calibri"/>
                <w:b/>
                <w:bCs/>
                <w:sz w:val="22"/>
                <w:szCs w:val="22"/>
              </w:rPr>
              <w:t>Изх. № ПУ – 01 – 1023 (3). 18.07.2022 г.</w:t>
            </w:r>
          </w:p>
        </w:tc>
        <w:tc>
          <w:tcPr>
            <w:tcW w:w="9436" w:type="dxa"/>
            <w:shd w:val="clear" w:color="auto" w:fill="auto"/>
          </w:tcPr>
          <w:p w14:paraId="2AD46D30" w14:textId="77777777" w:rsidR="00CE41DA" w:rsidRPr="00772CAC" w:rsidRDefault="00CE41DA" w:rsidP="00CE41DA">
            <w:pPr>
              <w:pStyle w:val="Bodytext20"/>
              <w:shd w:val="clear" w:color="auto" w:fill="auto"/>
              <w:spacing w:before="0" w:after="0" w:line="240" w:lineRule="auto"/>
            </w:pPr>
            <w:r w:rsidRPr="00772CAC">
              <w:rPr>
                <w:color w:val="000000"/>
                <w:lang w:val="bg-BG" w:eastAsia="bg-BG" w:bidi="bg-BG"/>
              </w:rPr>
              <w:t>В Басейнова дирекция „Дунавски район“ (БДДР) е постъпило Ваше писмо с изх. № ЕО-43/08.07.2022 г„ наш вх. № ПУ-01-10232)/08.07.2022 г. с искане за становище относно проект на задание за определяне на обхвата и съдържанието на Доклад за екологична оценка (ДЕО) на НСОС и План за действие към нея. След преглед на изготвеното задание изразявам следното становище относно обхвата и съдържанието на ДЕО на НСОС и План за действие към нея:</w:t>
            </w:r>
          </w:p>
          <w:p w14:paraId="326D8BC7" w14:textId="5961231B" w:rsidR="00CE41DA" w:rsidRPr="00772CAC" w:rsidRDefault="00CE41DA" w:rsidP="00CE41DA">
            <w:pPr>
              <w:pStyle w:val="Bodytext20"/>
              <w:shd w:val="clear" w:color="auto" w:fill="auto"/>
              <w:spacing w:before="0" w:after="0" w:line="240" w:lineRule="auto"/>
            </w:pPr>
            <w:r w:rsidRPr="00772CAC">
              <w:rPr>
                <w:color w:val="000000"/>
                <w:lang w:val="bg-BG" w:eastAsia="bg-BG" w:bidi="bg-BG"/>
              </w:rPr>
              <w:t xml:space="preserve">Представена е визия в НСОС за развитие на Р България до 2030 г., която съвпада с периода на прилагането и актуализирането/изготвянето на вторите и третите Планове за управление на речните басейни (ПУРБ за периода 2016 - 2021 г. и 2022-2027г.), като и прилагането, и </w:t>
            </w:r>
            <w:r w:rsidRPr="00772CAC">
              <w:rPr>
                <w:color w:val="000000"/>
                <w:lang w:val="bg-BG" w:eastAsia="bg-BG" w:bidi="bg-BG"/>
              </w:rPr>
              <w:lastRenderedPageBreak/>
              <w:t>актуализирането/изготвянето на първите и вторите Планове за управление на риска от наводнения (ПУР</w:t>
            </w:r>
            <w:r w:rsidR="00102144" w:rsidRPr="00772CAC">
              <w:rPr>
                <w:color w:val="000000"/>
                <w:lang w:val="bg-BG" w:eastAsia="bg-BG" w:bidi="bg-BG"/>
              </w:rPr>
              <w:t>Н</w:t>
            </w:r>
            <w:r w:rsidRPr="00772CAC">
              <w:rPr>
                <w:color w:val="000000"/>
                <w:lang w:val="bg-BG" w:eastAsia="bg-BG" w:bidi="bg-BG"/>
              </w:rPr>
              <w:t xml:space="preserve"> за периода 2016 - 2021 г. и 2022-2027г.).</w:t>
            </w:r>
          </w:p>
          <w:p w14:paraId="2F9813C1" w14:textId="1DD7DB1B" w:rsidR="00CE41DA" w:rsidRPr="00772CAC" w:rsidRDefault="00CE41DA" w:rsidP="00CE41DA">
            <w:pPr>
              <w:pStyle w:val="Bodytext20"/>
              <w:shd w:val="clear" w:color="auto" w:fill="auto"/>
              <w:spacing w:before="0" w:after="0" w:line="240" w:lineRule="auto"/>
            </w:pPr>
            <w:r w:rsidRPr="00772CAC">
              <w:rPr>
                <w:color w:val="000000"/>
                <w:lang w:val="bg-BG" w:eastAsia="bg-BG" w:bidi="bg-BG"/>
              </w:rPr>
              <w:t>В момента се изпълняват дейности по актуализация на ПУРБ и ПУРН</w:t>
            </w:r>
            <w:r w:rsidR="00102144" w:rsidRPr="00772CAC">
              <w:rPr>
                <w:color w:val="000000"/>
                <w:lang w:val="bg-BG" w:eastAsia="bg-BG" w:bidi="bg-BG"/>
              </w:rPr>
              <w:t>,</w:t>
            </w:r>
            <w:r w:rsidRPr="00772CAC">
              <w:rPr>
                <w:color w:val="000000"/>
                <w:lang w:val="bg-BG" w:eastAsia="bg-BG" w:bidi="bg-BG"/>
              </w:rPr>
              <w:t xml:space="preserve"> които ще са с период на действие 2022 - 2027 г„ като следва:</w:t>
            </w:r>
          </w:p>
          <w:p w14:paraId="783AB15F" w14:textId="0487F397" w:rsidR="00CE41DA" w:rsidRPr="00772CAC" w:rsidRDefault="00CE41DA" w:rsidP="00CE41DA">
            <w:pPr>
              <w:pStyle w:val="Bodytext20"/>
              <w:shd w:val="clear" w:color="auto" w:fill="auto"/>
              <w:spacing w:before="0" w:after="0" w:line="240" w:lineRule="auto"/>
            </w:pPr>
            <w:r w:rsidRPr="00772CAC">
              <w:rPr>
                <w:color w:val="000000"/>
                <w:lang w:val="bg-BG" w:eastAsia="bg-BG" w:bidi="bg-BG"/>
              </w:rPr>
              <w:t>-Актуализация на ПУРБ за периода 2022 - 2027 г. - като част от тези дейности е и актуализацията на характеристиката на района за басейново управление, оценка на състоянието на повърхностните и подземните водни тела</w:t>
            </w:r>
            <w:r w:rsidR="00102144" w:rsidRPr="00772CAC">
              <w:rPr>
                <w:color w:val="000000"/>
                <w:lang w:val="bg-BG" w:eastAsia="bg-BG" w:bidi="bg-BG"/>
              </w:rPr>
              <w:t>,</w:t>
            </w:r>
            <w:r w:rsidRPr="00772CAC">
              <w:rPr>
                <w:color w:val="000000"/>
                <w:lang w:val="bg-BG" w:eastAsia="bg-BG" w:bidi="bg-BG"/>
              </w:rPr>
              <w:t xml:space="preserve"> целите за опазване на повърхностните и подземните води</w:t>
            </w:r>
            <w:r w:rsidR="00102144" w:rsidRPr="00772CAC">
              <w:rPr>
                <w:color w:val="000000"/>
                <w:lang w:val="bg-BG" w:eastAsia="bg-BG" w:bidi="bg-BG"/>
              </w:rPr>
              <w:t>,</w:t>
            </w:r>
            <w:r w:rsidRPr="00772CAC">
              <w:rPr>
                <w:color w:val="000000"/>
                <w:lang w:val="bg-BG" w:eastAsia="bg-BG" w:bidi="bg-BG"/>
              </w:rPr>
              <w:t xml:space="preserve"> вкл. и мерките за тяхното постигане. Планираните дейности и реализацията на </w:t>
            </w:r>
            <w:r w:rsidRPr="00772CAC">
              <w:rPr>
                <w:rStyle w:val="Bodytext2115pt"/>
                <w:sz w:val="22"/>
                <w:szCs w:val="22"/>
              </w:rPr>
              <w:t>НПВУ на Република България,</w:t>
            </w:r>
            <w:r w:rsidRPr="00772CAC">
              <w:rPr>
                <w:rStyle w:val="Bodytext2Bold"/>
              </w:rPr>
              <w:t xml:space="preserve"> </w:t>
            </w:r>
            <w:r w:rsidRPr="00772CAC">
              <w:rPr>
                <w:color w:val="000000"/>
                <w:lang w:val="bg-BG" w:eastAsia="bg-BG" w:bidi="bg-BG"/>
              </w:rPr>
              <w:t xml:space="preserve">при необходимост, следва бъде съобразят и с етапите на актуализация на ПУРБ. Информацията и документите ще бъдат периодично публикувани, и публично достъпни на интернет страницата на БДДР: </w:t>
            </w:r>
            <w:r w:rsidRPr="00772CAC">
              <w:rPr>
                <w:color w:val="000000"/>
                <w:lang w:eastAsia="en-GB" w:bidi="en-GB"/>
              </w:rPr>
              <w:t xml:space="preserve">vvww.bd-dunav.org., </w:t>
            </w:r>
            <w:r w:rsidRPr="00772CAC">
              <w:rPr>
                <w:color w:val="000000"/>
                <w:lang w:val="bg-BG" w:eastAsia="bg-BG" w:bidi="bg-BG"/>
              </w:rPr>
              <w:t xml:space="preserve">секция „Управление на водите“, подсекция </w:t>
            </w:r>
            <w:r w:rsidR="00102144" w:rsidRPr="00772CAC">
              <w:rPr>
                <w:color w:val="000000"/>
                <w:lang w:val="bg-BG" w:eastAsia="bg-BG" w:bidi="bg-BG"/>
              </w:rPr>
              <w:t>„</w:t>
            </w:r>
            <w:r w:rsidRPr="00772CAC">
              <w:rPr>
                <w:color w:val="000000"/>
                <w:lang w:val="bg-BG" w:eastAsia="bg-BG" w:bidi="bg-BG"/>
              </w:rPr>
              <w:t>План за управление на речните басейни“;</w:t>
            </w:r>
          </w:p>
          <w:p w14:paraId="31B0FF81" w14:textId="42843D99" w:rsidR="00CE41DA" w:rsidRPr="00772CAC" w:rsidRDefault="00CE41DA" w:rsidP="00CE41DA">
            <w:pPr>
              <w:pStyle w:val="Bodytext20"/>
              <w:shd w:val="clear" w:color="auto" w:fill="auto"/>
              <w:spacing w:before="0" w:after="0" w:line="240" w:lineRule="auto"/>
            </w:pPr>
            <w:r w:rsidRPr="00772CAC">
              <w:rPr>
                <w:color w:val="000000"/>
                <w:lang w:val="bg-BG" w:eastAsia="bg-BG" w:bidi="bg-BG"/>
              </w:rPr>
              <w:t xml:space="preserve">- Актуализация на ПУРН за периода 2022 - 2027 г. - като част от тези дейности е и актуализацията на предварителна оценка на риска от наводнения (ПОРН) и карти на заплахата и на риска от наводнения. В резултат на преразглеждането и актуализацията на ПОРН в Дунавски район, като етап от процеса на актуализация на ПУРН 2022-2027 г., са определени 35 района със значителен потенциален риск от наводнения (РЗПРН), вкл. река Дунав, разпределени в девет основни поречия. РЗПРН са утвърдени от Министъра на околната среда и водите със Заповед РД-804/10.08.2021 г. Планираните дейности и реализацията на </w:t>
            </w:r>
            <w:r w:rsidR="00102144" w:rsidRPr="00772CAC">
              <w:rPr>
                <w:i/>
                <w:iCs/>
                <w:color w:val="000000"/>
                <w:lang w:val="bg-BG" w:eastAsia="bg-BG" w:bidi="bg-BG"/>
              </w:rPr>
              <w:t>Н</w:t>
            </w:r>
            <w:r w:rsidR="00102144" w:rsidRPr="00772CAC">
              <w:rPr>
                <w:i/>
                <w:iCs/>
                <w:lang w:val="bg-BG"/>
              </w:rPr>
              <w:t>ПВУ</w:t>
            </w:r>
            <w:r w:rsidRPr="00772CAC">
              <w:rPr>
                <w:rStyle w:val="Bodytext2115pt"/>
                <w:sz w:val="22"/>
                <w:szCs w:val="22"/>
              </w:rPr>
              <w:t xml:space="preserve"> на Република България,</w:t>
            </w:r>
            <w:r w:rsidRPr="00772CAC">
              <w:rPr>
                <w:rStyle w:val="Bodytext2Bold"/>
              </w:rPr>
              <w:t xml:space="preserve"> </w:t>
            </w:r>
            <w:r w:rsidRPr="00772CAC">
              <w:rPr>
                <w:color w:val="000000"/>
                <w:lang w:val="bg-BG" w:eastAsia="bg-BG" w:bidi="bg-BG"/>
              </w:rPr>
              <w:t xml:space="preserve">при необходимост, следва бъде съобразят и с етапите на актуализация на и ПУРН. Информацията и документите ще бъдат периодично публикувани, и публично достъпни на интернет страницата на БДДР: </w:t>
            </w:r>
            <w:r w:rsidR="00000000">
              <w:fldChar w:fldCharType="begin"/>
            </w:r>
            <w:r w:rsidR="00000000">
              <w:instrText xml:space="preserve"> HYPERLINK "http://www.bd-dunav.org" </w:instrText>
            </w:r>
            <w:r w:rsidR="00000000">
              <w:fldChar w:fldCharType="separate"/>
            </w:r>
            <w:r w:rsidRPr="00772CAC">
              <w:rPr>
                <w:rStyle w:val="Hyperlink"/>
                <w:lang w:eastAsia="en-GB" w:bidi="en-GB"/>
              </w:rPr>
              <w:t>www.bd-dunav.org</w:t>
            </w:r>
            <w:r w:rsidR="00000000">
              <w:rPr>
                <w:rStyle w:val="Hyperlink"/>
                <w:lang w:eastAsia="en-GB" w:bidi="en-GB"/>
              </w:rPr>
              <w:fldChar w:fldCharType="end"/>
            </w:r>
            <w:r w:rsidR="00102144" w:rsidRPr="00772CAC">
              <w:rPr>
                <w:lang w:val="bg-BG"/>
              </w:rPr>
              <w:t xml:space="preserve">, </w:t>
            </w:r>
            <w:r w:rsidRPr="00772CAC">
              <w:rPr>
                <w:color w:val="000000"/>
                <w:lang w:eastAsia="en-GB" w:bidi="en-GB"/>
              </w:rPr>
              <w:t xml:space="preserve"> </w:t>
            </w:r>
            <w:r w:rsidRPr="00772CAC">
              <w:rPr>
                <w:color w:val="000000"/>
                <w:lang w:val="bg-BG" w:eastAsia="bg-BG" w:bidi="bg-BG"/>
              </w:rPr>
              <w:t xml:space="preserve">секция </w:t>
            </w:r>
            <w:r w:rsidR="00102144" w:rsidRPr="00772CAC">
              <w:rPr>
                <w:color w:val="000000"/>
                <w:lang w:val="bg-BG" w:eastAsia="bg-BG" w:bidi="bg-BG"/>
              </w:rPr>
              <w:t>„</w:t>
            </w:r>
            <w:r w:rsidRPr="00772CAC">
              <w:rPr>
                <w:color w:val="000000"/>
                <w:lang w:val="bg-BG" w:eastAsia="bg-BG" w:bidi="bg-BG"/>
              </w:rPr>
              <w:t>Управление на водите</w:t>
            </w:r>
            <w:r w:rsidR="00102144" w:rsidRPr="00772CAC">
              <w:rPr>
                <w:color w:val="000000"/>
                <w:lang w:val="bg-BG" w:eastAsia="bg-BG" w:bidi="bg-BG"/>
              </w:rPr>
              <w:t>“</w:t>
            </w:r>
            <w:r w:rsidRPr="00772CAC">
              <w:rPr>
                <w:color w:val="000000"/>
                <w:lang w:val="bg-BG" w:eastAsia="bg-BG" w:bidi="bg-BG"/>
              </w:rPr>
              <w:t>, подсекция „План за управление на риска от наводнения 2022-2027 г.“.</w:t>
            </w:r>
          </w:p>
          <w:p w14:paraId="6E46C723" w14:textId="77777777" w:rsidR="00CE41DA" w:rsidRPr="00772CAC" w:rsidRDefault="00CE41DA" w:rsidP="00CE41DA">
            <w:pPr>
              <w:jc w:val="both"/>
              <w:rPr>
                <w:i/>
                <w:iCs/>
                <w:sz w:val="22"/>
                <w:szCs w:val="22"/>
              </w:rPr>
            </w:pPr>
            <w:bookmarkStart w:id="4" w:name="_Hlk113261307"/>
            <w:r w:rsidRPr="00772CAC">
              <w:rPr>
                <w:rStyle w:val="Bodytext511pt"/>
                <w:b w:val="0"/>
                <w:bCs w:val="0"/>
                <w:u w:val="none"/>
              </w:rPr>
              <w:t>Съгласно § 6 от Преходните и Заключителни разпоредби към Закон за изменение и допълнение на Закона за водите (Обн. ДВ. бр.20 от 11 Март 2022г.),</w:t>
            </w:r>
            <w:r w:rsidRPr="00772CAC">
              <w:rPr>
                <w:rStyle w:val="Bodytext511pt"/>
                <w:i w:val="0"/>
                <w:iCs w:val="0"/>
                <w:u w:val="none"/>
              </w:rPr>
              <w:t xml:space="preserve"> </w:t>
            </w:r>
            <w:r w:rsidRPr="00772CAC">
              <w:rPr>
                <w:i/>
                <w:iCs/>
                <w:color w:val="000000"/>
                <w:sz w:val="22"/>
                <w:szCs w:val="22"/>
                <w:lang w:bidi="bg-BG"/>
              </w:rPr>
              <w:t>Плановете за управление на риска от наводнения за периода 2016</w:t>
            </w:r>
            <w:r w:rsidRPr="00772CAC">
              <w:rPr>
                <w:rStyle w:val="Bodytext511pt"/>
                <w:i w:val="0"/>
                <w:iCs w:val="0"/>
                <w:u w:val="none"/>
              </w:rPr>
              <w:t xml:space="preserve"> - </w:t>
            </w:r>
            <w:r w:rsidRPr="00772CAC">
              <w:rPr>
                <w:i/>
                <w:iCs/>
                <w:color w:val="000000"/>
                <w:sz w:val="22"/>
                <w:szCs w:val="22"/>
                <w:lang w:bidi="bg-BG"/>
              </w:rPr>
              <w:t xml:space="preserve">2021 г. и Плановете за управление на речните басейни за периода </w:t>
            </w:r>
            <w:r w:rsidRPr="00772CAC">
              <w:rPr>
                <w:i/>
                <w:iCs/>
                <w:color w:val="000000"/>
                <w:sz w:val="22"/>
                <w:szCs w:val="22"/>
                <w:lang w:bidi="bg-BG"/>
              </w:rPr>
              <w:lastRenderedPageBreak/>
              <w:t>от 2016</w:t>
            </w:r>
            <w:r w:rsidRPr="00772CAC">
              <w:rPr>
                <w:rStyle w:val="Bodytext511pt"/>
                <w:i w:val="0"/>
                <w:iCs w:val="0"/>
                <w:u w:val="none"/>
              </w:rPr>
              <w:t xml:space="preserve"> - </w:t>
            </w:r>
            <w:r w:rsidRPr="00772CAC">
              <w:rPr>
                <w:i/>
                <w:iCs/>
                <w:color w:val="000000"/>
                <w:sz w:val="22"/>
                <w:szCs w:val="22"/>
                <w:lang w:bidi="bg-BG"/>
              </w:rPr>
              <w:t>2021 г. се прилагат до приемането на актуализирани планове по реда на чл. 146о аз. 3 (Нова - ДВ. бр. 20 от 2022 г., в сила от 01.01.2022 г.) и чл. 159 аз.З (Нова</w:t>
            </w:r>
            <w:r w:rsidRPr="00772CAC">
              <w:rPr>
                <w:rStyle w:val="Bodytext511pt"/>
                <w:i w:val="0"/>
                <w:iCs w:val="0"/>
                <w:u w:val="none"/>
              </w:rPr>
              <w:t xml:space="preserve"> - </w:t>
            </w:r>
            <w:r w:rsidRPr="00772CAC">
              <w:rPr>
                <w:i/>
                <w:iCs/>
                <w:color w:val="000000"/>
                <w:sz w:val="22"/>
                <w:szCs w:val="22"/>
                <w:lang w:bidi="bg-BG"/>
              </w:rPr>
              <w:t>ДВ. бр. 20 от 2022 г., в сила от 01.01.2022 г.) от Закона за водите.</w:t>
            </w:r>
          </w:p>
          <w:bookmarkEnd w:id="4"/>
          <w:p w14:paraId="2C526A4D" w14:textId="77777777" w:rsidR="00CE41DA" w:rsidRPr="00772CAC" w:rsidRDefault="00CE41DA" w:rsidP="00CE41DA">
            <w:pPr>
              <w:pStyle w:val="Bodytext20"/>
              <w:shd w:val="clear" w:color="auto" w:fill="auto"/>
              <w:spacing w:before="0" w:after="0" w:line="240" w:lineRule="auto"/>
            </w:pPr>
            <w:r w:rsidRPr="00772CAC">
              <w:rPr>
                <w:color w:val="000000"/>
                <w:lang w:val="bg-BG" w:eastAsia="bg-BG" w:bidi="bg-BG"/>
              </w:rPr>
              <w:t>В тази връзка настоящото становище се издава спрямо следните планове за управление в ДРБУ:</w:t>
            </w:r>
          </w:p>
          <w:p w14:paraId="70C4C4B1" w14:textId="77777777" w:rsidR="00CE41DA" w:rsidRPr="00772CAC" w:rsidRDefault="00CE41DA" w:rsidP="00CE41DA">
            <w:pPr>
              <w:pStyle w:val="Bodytext20"/>
              <w:numPr>
                <w:ilvl w:val="0"/>
                <w:numId w:val="5"/>
              </w:numPr>
              <w:shd w:val="clear" w:color="auto" w:fill="auto"/>
              <w:tabs>
                <w:tab w:val="left" w:pos="907"/>
              </w:tabs>
              <w:spacing w:before="0" w:after="0" w:line="240" w:lineRule="auto"/>
            </w:pPr>
            <w:r w:rsidRPr="00772CAC">
              <w:rPr>
                <w:color w:val="000000"/>
                <w:lang w:val="bg-BG" w:eastAsia="bg-BG" w:bidi="bg-BG"/>
              </w:rPr>
              <w:t>План за управление на речните басейни (ПУРБ) 2016 - 2021 г., приет с Решение № 1110/29.12.2016 г. на Министерски съвет;</w:t>
            </w:r>
          </w:p>
          <w:p w14:paraId="47BAA765" w14:textId="77777777" w:rsidR="00CE41DA" w:rsidRPr="00772CAC" w:rsidRDefault="00CE41DA" w:rsidP="00CE41DA">
            <w:pPr>
              <w:pStyle w:val="Bodytext20"/>
              <w:numPr>
                <w:ilvl w:val="0"/>
                <w:numId w:val="5"/>
              </w:numPr>
              <w:shd w:val="clear" w:color="auto" w:fill="auto"/>
              <w:tabs>
                <w:tab w:val="left" w:pos="907"/>
              </w:tabs>
              <w:spacing w:before="0" w:after="0" w:line="240" w:lineRule="auto"/>
            </w:pPr>
            <w:r w:rsidRPr="00772CAC">
              <w:rPr>
                <w:color w:val="000000"/>
                <w:lang w:val="bg-BG" w:eastAsia="bg-BG" w:bidi="bg-BG"/>
              </w:rPr>
              <w:t>План за управление на риска от наводнения (ПУРН) 2016 - 2021. приет с Решение № 1104/29.12.2016 г. на Министерски съвет.</w:t>
            </w:r>
          </w:p>
          <w:p w14:paraId="5EB4B983" w14:textId="7B473423" w:rsidR="00CE41DA" w:rsidRPr="00772CAC" w:rsidRDefault="00CE41DA" w:rsidP="00CE41DA">
            <w:pPr>
              <w:pStyle w:val="Bodytext20"/>
              <w:shd w:val="clear" w:color="auto" w:fill="auto"/>
              <w:spacing w:before="0" w:after="0" w:line="240" w:lineRule="auto"/>
            </w:pPr>
            <w:r w:rsidRPr="00772CAC">
              <w:rPr>
                <w:color w:val="000000"/>
                <w:lang w:val="bg-BG" w:eastAsia="bg-BG" w:bidi="bg-BG"/>
              </w:rPr>
              <w:t>НСОС до 2030 г. планира в България развитие и утвърждаване на модел на възстановява</w:t>
            </w:r>
            <w:r w:rsidR="00102144" w:rsidRPr="00772CAC">
              <w:rPr>
                <w:color w:val="000000"/>
                <w:lang w:val="bg-BG" w:eastAsia="bg-BG" w:bidi="bg-BG"/>
              </w:rPr>
              <w:t>щ</w:t>
            </w:r>
            <w:r w:rsidRPr="00772CAC">
              <w:rPr>
                <w:color w:val="000000"/>
                <w:lang w:val="bg-BG" w:eastAsia="bg-BG" w:bidi="bg-BG"/>
              </w:rPr>
              <w:t xml:space="preserve"> икономически и социа</w:t>
            </w:r>
            <w:r w:rsidR="00102144" w:rsidRPr="00772CAC">
              <w:rPr>
                <w:color w:val="000000"/>
                <w:lang w:val="bg-BG" w:eastAsia="bg-BG" w:bidi="bg-BG"/>
              </w:rPr>
              <w:t>л</w:t>
            </w:r>
            <w:r w:rsidRPr="00772CAC">
              <w:rPr>
                <w:color w:val="000000"/>
                <w:lang w:val="bg-BG" w:eastAsia="bg-BG" w:bidi="bg-BG"/>
              </w:rPr>
              <w:t xml:space="preserve">ен растеж в границите на природния си потенциал, който гарантира здрави и устойчиви общности и екосистеми, необратимост на процеса и постигане на амбициозните цели за нулево замърсяване на околната среда и климатична неутралност, осигурявайки добър капацитет за адаптация към измененията на климата. Спрямо компонент води се планира: </w:t>
            </w:r>
            <w:r w:rsidRPr="00772CAC">
              <w:rPr>
                <w:rStyle w:val="Bodytext2115pt"/>
                <w:sz w:val="22"/>
                <w:szCs w:val="22"/>
              </w:rPr>
              <w:t>Възстановяване на сладководните екосистеми и естествените функции на реките, за да бъдат изпълнени целите на Рамковата директива за водите</w:t>
            </w:r>
            <w:r w:rsidRPr="00772CAC">
              <w:rPr>
                <w:color w:val="000000"/>
                <w:lang w:val="bg-BG" w:eastAsia="bg-BG" w:bidi="bg-BG"/>
              </w:rPr>
              <w:t>, като предвидени мерки към приоритетната област на действие: осигуряване на непрекъснатостта на водните течения и движението на рибите - рибни проходи и байпаси; подобряване на естественото задържане на водата - възстановяване на меандри и ръкави; мерки за възстановяване и защита на речните брегове и речните корита от ерозия. В тази връзка следва обхват</w:t>
            </w:r>
            <w:r w:rsidR="00102144" w:rsidRPr="00772CAC">
              <w:rPr>
                <w:color w:val="000000"/>
                <w:lang w:val="bg-BG" w:eastAsia="bg-BG" w:bidi="bg-BG"/>
              </w:rPr>
              <w:t>ът</w:t>
            </w:r>
            <w:r w:rsidRPr="00772CAC">
              <w:rPr>
                <w:color w:val="000000"/>
                <w:lang w:val="bg-BG" w:eastAsia="bg-BG" w:bidi="bg-BG"/>
              </w:rPr>
              <w:t xml:space="preserve"> и съдържанието за ДЕО на НСОС, и План за действие към нея</w:t>
            </w:r>
            <w:r w:rsidR="00102144" w:rsidRPr="00772CAC">
              <w:rPr>
                <w:color w:val="000000"/>
                <w:lang w:val="bg-BG" w:eastAsia="bg-BG" w:bidi="bg-BG"/>
              </w:rPr>
              <w:t xml:space="preserve"> </w:t>
            </w:r>
            <w:r w:rsidRPr="00772CAC">
              <w:rPr>
                <w:color w:val="000000"/>
                <w:lang w:val="bg-BG" w:eastAsia="bg-BG" w:bidi="bg-BG"/>
              </w:rPr>
              <w:t>да бъде съобразено с гореизброените планови документа, а именно по отношение на:</w:t>
            </w:r>
          </w:p>
          <w:p w14:paraId="563DBF0A" w14:textId="4B5536E1" w:rsidR="00CE41DA" w:rsidRPr="00772CAC" w:rsidRDefault="00CE41DA" w:rsidP="00CE41DA">
            <w:pPr>
              <w:widowControl w:val="0"/>
              <w:numPr>
                <w:ilvl w:val="0"/>
                <w:numId w:val="6"/>
              </w:numPr>
              <w:tabs>
                <w:tab w:val="left" w:pos="826"/>
              </w:tabs>
              <w:jc w:val="both"/>
              <w:rPr>
                <w:sz w:val="22"/>
                <w:szCs w:val="22"/>
              </w:rPr>
            </w:pPr>
            <w:r w:rsidRPr="00772CAC">
              <w:rPr>
                <w:rStyle w:val="Bodytext50"/>
                <w:i w:val="0"/>
                <w:iCs w:val="0"/>
                <w:sz w:val="22"/>
                <w:szCs w:val="22"/>
              </w:rPr>
              <w:t>Тек</w:t>
            </w:r>
            <w:r w:rsidR="00102144" w:rsidRPr="00772CAC">
              <w:rPr>
                <w:rStyle w:val="Bodytext50"/>
                <w:i w:val="0"/>
                <w:iCs w:val="0"/>
                <w:sz w:val="22"/>
                <w:szCs w:val="22"/>
              </w:rPr>
              <w:t xml:space="preserve">ущо </w:t>
            </w:r>
            <w:r w:rsidRPr="00772CAC">
              <w:rPr>
                <w:rStyle w:val="Bodytext50"/>
                <w:i w:val="0"/>
                <w:iCs w:val="0"/>
                <w:sz w:val="22"/>
                <w:szCs w:val="22"/>
              </w:rPr>
              <w:t>състояние на околната среда</w:t>
            </w:r>
            <w:r w:rsidRPr="00772CAC">
              <w:rPr>
                <w:rStyle w:val="Bodytext511pt"/>
              </w:rPr>
              <w:t xml:space="preserve"> - </w:t>
            </w:r>
            <w:r w:rsidRPr="00772CAC">
              <w:rPr>
                <w:rStyle w:val="Bodytext50"/>
                <w:i w:val="0"/>
                <w:iCs w:val="0"/>
                <w:sz w:val="22"/>
                <w:szCs w:val="22"/>
              </w:rPr>
              <w:t>компонент „</w:t>
            </w:r>
            <w:r w:rsidR="00102144" w:rsidRPr="00772CAC">
              <w:rPr>
                <w:rStyle w:val="Bodytext50"/>
                <w:i w:val="0"/>
                <w:iCs w:val="0"/>
                <w:sz w:val="22"/>
                <w:szCs w:val="22"/>
              </w:rPr>
              <w:t>В</w:t>
            </w:r>
            <w:r w:rsidRPr="00772CAC">
              <w:rPr>
                <w:rStyle w:val="Bodytext50"/>
                <w:i w:val="0"/>
                <w:iCs w:val="0"/>
                <w:sz w:val="22"/>
                <w:szCs w:val="22"/>
              </w:rPr>
              <w:t>оди“</w:t>
            </w:r>
          </w:p>
          <w:p w14:paraId="3B462B1E" w14:textId="67BA50A7" w:rsidR="00CE41DA" w:rsidRDefault="00CE41DA" w:rsidP="00CE41DA">
            <w:pPr>
              <w:pStyle w:val="Bodytext20"/>
              <w:shd w:val="clear" w:color="auto" w:fill="auto"/>
              <w:spacing w:before="0" w:after="0" w:line="240" w:lineRule="auto"/>
              <w:rPr>
                <w:color w:val="000000"/>
                <w:lang w:val="bg-BG" w:eastAsia="bg-BG" w:bidi="bg-BG"/>
              </w:rPr>
            </w:pPr>
            <w:r w:rsidRPr="00772CAC">
              <w:rPr>
                <w:color w:val="000000"/>
                <w:lang w:val="bg-BG" w:eastAsia="bg-BG" w:bidi="bg-BG"/>
              </w:rPr>
              <w:t xml:space="preserve">В заданието е планирано за съществуващото състояние по компонент „води" да бъде представена информация за състоянието на повърхностните и подземните води, състоянието на зоните за защита на водите, като и наличието на РЗПРН. В тази връзка следва да се има предвид, че оценка на състоянието на повърхностните и подземните води, съгласно нормативните изисквания на </w:t>
            </w:r>
            <w:r w:rsidRPr="00772CAC">
              <w:rPr>
                <w:color w:val="000000"/>
                <w:lang w:val="bg-BG" w:eastAsia="bg-BG" w:bidi="bg-BG"/>
              </w:rPr>
              <w:lastRenderedPageBreak/>
              <w:t xml:space="preserve">Рамковата директива за водите (РДВ), респ. Закона за водите (ЗВ), се изготвя веднъж на 6 години, т.е. един път в рамките на плановия период. Към момента е актуална изготвената оценка на състоянието на повърхностните и подземните води в ПУРБ 2016 - 2021 г. Ежегодно от експертите на басейновите дирекции </w:t>
            </w:r>
            <w:r w:rsidR="00102144" w:rsidRPr="00772CAC">
              <w:rPr>
                <w:color w:val="000000"/>
                <w:lang w:val="bg-BG" w:eastAsia="bg-BG" w:bidi="bg-BG"/>
              </w:rPr>
              <w:t>с</w:t>
            </w:r>
            <w:r w:rsidR="00102144" w:rsidRPr="00772CAC">
              <w:rPr>
                <w:lang w:val="bg-BG"/>
              </w:rPr>
              <w:t xml:space="preserve">е </w:t>
            </w:r>
            <w:r w:rsidRPr="00772CAC">
              <w:rPr>
                <w:color w:val="000000"/>
                <w:lang w:val="bg-BG" w:eastAsia="bg-BG" w:bidi="bg-BG"/>
              </w:rPr>
              <w:t>изготвят междинна оценка в изпълнение на чл.155 ал.1 т. 17 от ЗВ, но тази оценка не следва да се възприема като оценка на състоянието на повърхностните и подземните води по смисъла на РДВ и ЗВ. По отношение на зоните за защита на водите, по смисъла на чл. 119а, ал. 1 от Закона за водите, следва да се има предвид, че басейновите дирекции планират само програмите за мониторинг.</w:t>
            </w:r>
          </w:p>
          <w:p w14:paraId="71B513B8" w14:textId="4AC2801D" w:rsidR="00560640" w:rsidRDefault="00560640" w:rsidP="00CE41DA">
            <w:pPr>
              <w:pStyle w:val="Bodytext20"/>
              <w:shd w:val="clear" w:color="auto" w:fill="auto"/>
              <w:spacing w:before="0" w:after="0" w:line="240" w:lineRule="auto"/>
              <w:rPr>
                <w:color w:val="000000"/>
                <w:lang w:val="bg-BG" w:eastAsia="bg-BG" w:bidi="bg-BG"/>
              </w:rPr>
            </w:pPr>
          </w:p>
          <w:p w14:paraId="22B9C58F" w14:textId="4BDCBD70" w:rsidR="00560640" w:rsidRDefault="00560640" w:rsidP="00CE41DA">
            <w:pPr>
              <w:pStyle w:val="Bodytext20"/>
              <w:shd w:val="clear" w:color="auto" w:fill="auto"/>
              <w:spacing w:before="0" w:after="0" w:line="240" w:lineRule="auto"/>
              <w:rPr>
                <w:color w:val="000000"/>
                <w:lang w:val="bg-BG" w:eastAsia="bg-BG" w:bidi="bg-BG"/>
              </w:rPr>
            </w:pPr>
          </w:p>
          <w:p w14:paraId="6E5C5E42" w14:textId="77777777" w:rsidR="00560640" w:rsidRPr="00772CAC" w:rsidRDefault="00560640" w:rsidP="00CE41DA">
            <w:pPr>
              <w:pStyle w:val="Bodytext20"/>
              <w:shd w:val="clear" w:color="auto" w:fill="auto"/>
              <w:spacing w:before="0" w:after="0" w:line="240" w:lineRule="auto"/>
            </w:pPr>
          </w:p>
          <w:p w14:paraId="0DF0E7A2" w14:textId="0DE4CF27" w:rsidR="00CE41DA" w:rsidRPr="00772CAC" w:rsidRDefault="00CE41DA" w:rsidP="00CE41DA">
            <w:pPr>
              <w:pStyle w:val="Bodytext20"/>
              <w:shd w:val="clear" w:color="auto" w:fill="auto"/>
              <w:spacing w:before="0" w:after="0" w:line="240" w:lineRule="auto"/>
            </w:pPr>
            <w:r w:rsidRPr="00772CAC">
              <w:rPr>
                <w:color w:val="000000"/>
                <w:lang w:val="bg-BG" w:eastAsia="bg-BG" w:bidi="bg-BG"/>
              </w:rPr>
              <w:t xml:space="preserve">В ПУРН 2016 - 2021 г. са определени райони със значителен потенциален риск от наводнения (РЗПРН), които са утвърдени и със Заповед № РДД 744/01.10.2013 г. на министъра на околната среда и водите. </w:t>
            </w:r>
            <w:bookmarkStart w:id="5" w:name="_Hlk113261521"/>
            <w:r w:rsidRPr="00772CAC">
              <w:rPr>
                <w:color w:val="000000"/>
                <w:lang w:val="bg-BG" w:eastAsia="bg-BG" w:bidi="bg-BG"/>
              </w:rPr>
              <w:t xml:space="preserve">За определените РЗПРН са изготвени карти на заплахата и риска от наводнения. Обхватът на наводненията е определен при максимални годишни водни количества при обезпеченост: 5%. 1% и 0.1% или повтаряемост веднъж на 20 г., 100 г. и 1000 г. </w:t>
            </w:r>
            <w:bookmarkEnd w:id="5"/>
            <w:r w:rsidRPr="00772CAC">
              <w:rPr>
                <w:color w:val="000000"/>
                <w:lang w:val="bg-BG" w:eastAsia="bg-BG" w:bidi="bg-BG"/>
              </w:rPr>
              <w:t>В процеса на актуализация на ПУРН 2022-2027 г. са определени 35 РЗПРН. вкл. река Дунав, разпределени в девет основни поречия, като същите са утвърдени от Министъра на околната среда и водите със Заповед РД-804/10.08.2021 г.</w:t>
            </w:r>
          </w:p>
          <w:p w14:paraId="6DF2DB22" w14:textId="77777777" w:rsidR="00CE41DA" w:rsidRPr="00772CAC" w:rsidRDefault="00CE41DA" w:rsidP="00CE41DA">
            <w:pPr>
              <w:widowControl w:val="0"/>
              <w:numPr>
                <w:ilvl w:val="0"/>
                <w:numId w:val="6"/>
              </w:numPr>
              <w:tabs>
                <w:tab w:val="left" w:pos="756"/>
              </w:tabs>
              <w:jc w:val="both"/>
              <w:rPr>
                <w:sz w:val="22"/>
                <w:szCs w:val="22"/>
              </w:rPr>
            </w:pPr>
            <w:r w:rsidRPr="00772CAC">
              <w:rPr>
                <w:rStyle w:val="Bodytext50"/>
                <w:i w:val="0"/>
                <w:iCs w:val="0"/>
                <w:sz w:val="22"/>
                <w:szCs w:val="22"/>
              </w:rPr>
              <w:t>Съществуващи екологични проблеми</w:t>
            </w:r>
          </w:p>
          <w:p w14:paraId="18CDAAC7" w14:textId="4B53C81B" w:rsidR="00CE41DA" w:rsidRPr="00772CAC" w:rsidRDefault="00CE41DA" w:rsidP="00CE41DA">
            <w:pPr>
              <w:pStyle w:val="Bodytext20"/>
              <w:shd w:val="clear" w:color="auto" w:fill="auto"/>
              <w:spacing w:before="0" w:after="0" w:line="240" w:lineRule="auto"/>
            </w:pPr>
            <w:r w:rsidRPr="00772CAC">
              <w:rPr>
                <w:color w:val="000000"/>
                <w:lang w:val="bg-BG" w:eastAsia="bg-BG" w:bidi="bg-BG"/>
              </w:rPr>
              <w:t>Предвижда се да бъдат описани съществуващите екологични проблеми в страната, установени на различно ниво</w:t>
            </w:r>
            <w:r w:rsidR="00102144" w:rsidRPr="00772CAC">
              <w:rPr>
                <w:color w:val="000000"/>
                <w:lang w:val="bg-BG" w:eastAsia="bg-BG" w:bidi="bg-BG"/>
              </w:rPr>
              <w:t>,</w:t>
            </w:r>
            <w:r w:rsidRPr="00772CAC">
              <w:rPr>
                <w:color w:val="000000"/>
                <w:lang w:val="bg-BG" w:eastAsia="bg-BG" w:bidi="bg-BG"/>
              </w:rPr>
              <w:t xml:space="preserve"> имащи отношение към НСОС и Плана за действие към нея. Към информация за съществуващи екологични проблеми по отношение на компонент </w:t>
            </w:r>
            <w:r w:rsidR="00073A8C" w:rsidRPr="00772CAC">
              <w:rPr>
                <w:color w:val="000000"/>
                <w:lang w:val="bg-BG" w:eastAsia="bg-BG" w:bidi="bg-BG"/>
              </w:rPr>
              <w:t>„В</w:t>
            </w:r>
            <w:r w:rsidRPr="00772CAC">
              <w:rPr>
                <w:color w:val="000000"/>
                <w:lang w:val="bg-BG" w:eastAsia="bg-BG" w:bidi="bg-BG"/>
              </w:rPr>
              <w:t>оди</w:t>
            </w:r>
            <w:r w:rsidR="00073A8C" w:rsidRPr="00772CAC">
              <w:rPr>
                <w:color w:val="000000"/>
                <w:lang w:val="bg-BG" w:eastAsia="bg-BG" w:bidi="bg-BG"/>
              </w:rPr>
              <w:t>“,</w:t>
            </w:r>
            <w:r w:rsidRPr="00772CAC">
              <w:rPr>
                <w:color w:val="000000"/>
                <w:lang w:val="bg-BG" w:eastAsia="bg-BG" w:bidi="bg-BG"/>
              </w:rPr>
              <w:t xml:space="preserve"> може да се включи направената оценка на натиска и въздействието, респ. идентифицирани проблеми в районите за басейново управление в процеса на разработване/актуализиране на ПУРБ 2022 - 2027г. - докладите с Междинните проблеми при управлението на водите са публикувани през октомври </w:t>
            </w:r>
            <w:r w:rsidRPr="00772CAC">
              <w:rPr>
                <w:color w:val="000000"/>
                <w:lang w:val="bg-BG" w:eastAsia="bg-BG" w:bidi="bg-BG"/>
              </w:rPr>
              <w:lastRenderedPageBreak/>
              <w:t>2021 г. на интернет страниците на басейновите дирекции.</w:t>
            </w:r>
          </w:p>
          <w:p w14:paraId="251D5ED9" w14:textId="2CE18682" w:rsidR="00CE41DA" w:rsidRPr="00772CAC" w:rsidRDefault="00CE41DA" w:rsidP="00CE41DA">
            <w:pPr>
              <w:widowControl w:val="0"/>
              <w:numPr>
                <w:ilvl w:val="0"/>
                <w:numId w:val="6"/>
              </w:numPr>
              <w:tabs>
                <w:tab w:val="left" w:pos="713"/>
              </w:tabs>
              <w:jc w:val="both"/>
              <w:rPr>
                <w:sz w:val="22"/>
                <w:szCs w:val="22"/>
              </w:rPr>
            </w:pPr>
            <w:r w:rsidRPr="00772CAC">
              <w:rPr>
                <w:rStyle w:val="Bodytext50"/>
                <w:i w:val="0"/>
                <w:iCs w:val="0"/>
                <w:sz w:val="22"/>
                <w:szCs w:val="22"/>
              </w:rPr>
              <w:t>Цели на опазване на околната среда на национално и международно равнище, имащи отношение към НСОС</w:t>
            </w:r>
            <w:r w:rsidRPr="00772CAC">
              <w:rPr>
                <w:rStyle w:val="Bodytext511pt"/>
              </w:rPr>
              <w:t xml:space="preserve"> </w:t>
            </w:r>
            <w:r w:rsidRPr="00772CAC">
              <w:rPr>
                <w:rStyle w:val="Bodytext50"/>
                <w:i w:val="0"/>
                <w:iCs w:val="0"/>
                <w:sz w:val="22"/>
                <w:szCs w:val="22"/>
              </w:rPr>
              <w:t>и Плана за действие към нея</w:t>
            </w:r>
          </w:p>
          <w:p w14:paraId="72CC7A67" w14:textId="77777777" w:rsidR="00CE41DA" w:rsidRPr="00772CAC" w:rsidRDefault="00CE41DA" w:rsidP="00CE41DA">
            <w:pPr>
              <w:pStyle w:val="Bodytext20"/>
              <w:shd w:val="clear" w:color="auto" w:fill="auto"/>
              <w:spacing w:before="0" w:after="0" w:line="240" w:lineRule="auto"/>
            </w:pPr>
            <w:r w:rsidRPr="00772CAC">
              <w:rPr>
                <w:color w:val="000000"/>
                <w:lang w:val="bg-BG" w:eastAsia="bg-BG" w:bidi="bg-BG"/>
              </w:rPr>
              <w:t>При необходимост да се разгледат екологичните цели и целите за намаляване на риска от наводнения планирани, съответно в ПУРБ и ПУРН. в т.ч. при необходимост и обосноваване на изключения от постигането на екологичните цели за запазване/постигане на добро състояние на водите (чл. 156в - чл. 156е от ЗВ).</w:t>
            </w:r>
          </w:p>
          <w:p w14:paraId="2980BDE0" w14:textId="682CEC3A" w:rsidR="00CE41DA" w:rsidRPr="00772CAC" w:rsidRDefault="00CE41DA" w:rsidP="00CE41DA">
            <w:pPr>
              <w:widowControl w:val="0"/>
              <w:numPr>
                <w:ilvl w:val="0"/>
                <w:numId w:val="6"/>
              </w:numPr>
              <w:tabs>
                <w:tab w:val="left" w:pos="713"/>
              </w:tabs>
              <w:jc w:val="both"/>
              <w:rPr>
                <w:sz w:val="22"/>
                <w:szCs w:val="22"/>
              </w:rPr>
            </w:pPr>
            <w:r w:rsidRPr="00772CAC">
              <w:rPr>
                <w:rStyle w:val="Bodytext50"/>
                <w:i w:val="0"/>
                <w:iCs w:val="0"/>
                <w:sz w:val="22"/>
                <w:szCs w:val="22"/>
              </w:rPr>
              <w:t xml:space="preserve">Вероятни значителни въздействия върху </w:t>
            </w:r>
            <w:r w:rsidR="00073A8C" w:rsidRPr="00772CAC">
              <w:rPr>
                <w:rStyle w:val="Bodytext50"/>
                <w:i w:val="0"/>
                <w:iCs w:val="0"/>
                <w:sz w:val="22"/>
                <w:szCs w:val="22"/>
              </w:rPr>
              <w:t>око</w:t>
            </w:r>
            <w:r w:rsidRPr="00772CAC">
              <w:rPr>
                <w:rStyle w:val="Bodytext50"/>
                <w:i w:val="0"/>
                <w:iCs w:val="0"/>
                <w:sz w:val="22"/>
                <w:szCs w:val="22"/>
              </w:rPr>
              <w:t>лната среда и човешкото здраве, в т. ч. и трансгранични въздействия върху околната среда в други държави</w:t>
            </w:r>
          </w:p>
          <w:p w14:paraId="4B0108F9" w14:textId="748329D5" w:rsidR="00CE41DA" w:rsidRPr="00772CAC" w:rsidRDefault="00CE41DA" w:rsidP="00CE41DA">
            <w:pPr>
              <w:pStyle w:val="Bodytext20"/>
              <w:shd w:val="clear" w:color="auto" w:fill="auto"/>
              <w:spacing w:before="0" w:after="0" w:line="240" w:lineRule="auto"/>
            </w:pPr>
            <w:r w:rsidRPr="00772CAC">
              <w:rPr>
                <w:color w:val="000000"/>
                <w:lang w:val="bg-BG" w:eastAsia="bg-BG" w:bidi="bg-BG"/>
              </w:rPr>
              <w:t xml:space="preserve">При разглеждане на въздействията върху компонент </w:t>
            </w:r>
            <w:r w:rsidR="00073A8C" w:rsidRPr="00772CAC">
              <w:rPr>
                <w:color w:val="000000"/>
                <w:lang w:val="bg-BG" w:eastAsia="bg-BG" w:bidi="bg-BG"/>
              </w:rPr>
              <w:t>„В</w:t>
            </w:r>
            <w:r w:rsidRPr="00772CAC">
              <w:rPr>
                <w:color w:val="000000"/>
                <w:lang w:val="bg-BG" w:eastAsia="bg-BG" w:bidi="bg-BG"/>
              </w:rPr>
              <w:t>оди</w:t>
            </w:r>
            <w:r w:rsidR="00073A8C" w:rsidRPr="00772CAC">
              <w:rPr>
                <w:color w:val="000000"/>
                <w:lang w:val="bg-BG" w:eastAsia="bg-BG" w:bidi="bg-BG"/>
              </w:rPr>
              <w:t>“</w:t>
            </w:r>
            <w:r w:rsidRPr="00772CAC">
              <w:rPr>
                <w:color w:val="000000"/>
                <w:lang w:val="bg-BG" w:eastAsia="bg-BG" w:bidi="bg-BG"/>
              </w:rPr>
              <w:t>, в следствие от реализацията на НСОС и Плана за действие към нея следва да се:</w:t>
            </w:r>
          </w:p>
          <w:p w14:paraId="01C2270E" w14:textId="77777777" w:rsidR="00CE41DA" w:rsidRPr="00772CAC" w:rsidRDefault="00CE41DA" w:rsidP="00CE41DA">
            <w:pPr>
              <w:pStyle w:val="Bodytext20"/>
              <w:numPr>
                <w:ilvl w:val="0"/>
                <w:numId w:val="5"/>
              </w:numPr>
              <w:shd w:val="clear" w:color="auto" w:fill="auto"/>
              <w:tabs>
                <w:tab w:val="left" w:pos="705"/>
              </w:tabs>
              <w:spacing w:before="0" w:after="0" w:line="240" w:lineRule="auto"/>
            </w:pPr>
            <w:r w:rsidRPr="00772CAC">
              <w:rPr>
                <w:color w:val="000000"/>
                <w:lang w:val="bg-BG" w:eastAsia="bg-BG" w:bidi="bg-BG"/>
              </w:rPr>
              <w:t>разгледат и оценят потенциалните въздействия върху повърхностните и подземните води, и зоните за защита на водите, в т.ч. и кумулативен ефект;</w:t>
            </w:r>
          </w:p>
          <w:p w14:paraId="1060FB76" w14:textId="37461667" w:rsidR="00CE41DA" w:rsidRPr="00772CAC" w:rsidRDefault="00CE41DA" w:rsidP="00CE41DA">
            <w:pPr>
              <w:pStyle w:val="Bodytext20"/>
              <w:numPr>
                <w:ilvl w:val="0"/>
                <w:numId w:val="5"/>
              </w:numPr>
              <w:shd w:val="clear" w:color="auto" w:fill="auto"/>
              <w:tabs>
                <w:tab w:val="left" w:pos="705"/>
              </w:tabs>
              <w:spacing w:before="0" w:after="0" w:line="240" w:lineRule="auto"/>
            </w:pPr>
            <w:r w:rsidRPr="00772CAC">
              <w:rPr>
                <w:color w:val="000000"/>
                <w:lang w:val="bg-BG" w:eastAsia="bg-BG" w:bidi="bg-BG"/>
              </w:rPr>
              <w:t xml:space="preserve">има предвид, че </w:t>
            </w:r>
            <w:bookmarkStart w:id="6" w:name="_Hlk113261877"/>
            <w:r w:rsidRPr="00772CAC">
              <w:rPr>
                <w:color w:val="000000"/>
                <w:lang w:val="bg-BG" w:eastAsia="bg-BG" w:bidi="bg-BG"/>
              </w:rPr>
              <w:t>реализацията на проекти и намерения, които предвиждат ползване и/или водовземане от повърхностни и подземни води</w:t>
            </w:r>
            <w:r w:rsidR="00073A8C" w:rsidRPr="00772CAC">
              <w:rPr>
                <w:color w:val="000000"/>
                <w:lang w:val="bg-BG" w:eastAsia="bg-BG" w:bidi="bg-BG"/>
              </w:rPr>
              <w:t>,</w:t>
            </w:r>
            <w:r w:rsidRPr="00772CAC">
              <w:rPr>
                <w:color w:val="000000"/>
                <w:lang w:val="bg-BG" w:eastAsia="bg-BG" w:bidi="bg-BG"/>
              </w:rPr>
              <w:t xml:space="preserve"> произтичащи от НСОС и Плана за действие към нея, ще бъдат съгласувани за допустимост спрямо екологичните цели и плануваните мерки за постигане добро състояние на водите в ПУРБ</w:t>
            </w:r>
            <w:r w:rsidR="00073A8C" w:rsidRPr="00772CAC">
              <w:rPr>
                <w:color w:val="000000"/>
                <w:lang w:val="bg-BG" w:eastAsia="bg-BG" w:bidi="bg-BG"/>
              </w:rPr>
              <w:t>,</w:t>
            </w:r>
            <w:r w:rsidRPr="00772CAC">
              <w:rPr>
                <w:color w:val="000000"/>
                <w:lang w:val="bg-BG" w:eastAsia="bg-BG" w:bidi="bg-BG"/>
              </w:rPr>
              <w:t xml:space="preserve"> както и спрямо целите на управлението на риска от наводнения и предвидените мерки в ПУРН за съответния период на действие.</w:t>
            </w:r>
          </w:p>
          <w:bookmarkEnd w:id="6"/>
          <w:p w14:paraId="5515C162" w14:textId="77777777" w:rsidR="00073A8C" w:rsidRPr="00772CAC" w:rsidRDefault="00CE41DA" w:rsidP="00073A8C">
            <w:pPr>
              <w:pStyle w:val="ListParagraph"/>
              <w:widowControl w:val="0"/>
              <w:numPr>
                <w:ilvl w:val="0"/>
                <w:numId w:val="5"/>
              </w:numPr>
              <w:tabs>
                <w:tab w:val="left" w:pos="732"/>
              </w:tabs>
              <w:ind w:left="0"/>
              <w:jc w:val="both"/>
              <w:rPr>
                <w:sz w:val="22"/>
                <w:szCs w:val="22"/>
              </w:rPr>
            </w:pPr>
            <w:r w:rsidRPr="00772CAC">
              <w:rPr>
                <w:color w:val="000000"/>
                <w:sz w:val="22"/>
                <w:szCs w:val="22"/>
                <w:lang w:bidi="bg-BG"/>
              </w:rPr>
              <w:t xml:space="preserve">Планираните инфраструктурни проекти за реализиране, в НСОС и Плана за действие към нея, могат да породят потенциален допълнителен натиск върху повърхностните и подземните водни тела, както и на зоните за защита на водите, в случаите когато тяхната реализация изисква водовземане и/или ползване на повърхностни и подземни водни обекти, или местоположението им е в близост до водни обекти и зони за защита на питейните води. </w:t>
            </w:r>
          </w:p>
          <w:p w14:paraId="54EB57E9" w14:textId="12FB8F39" w:rsidR="00CE41DA" w:rsidRPr="00772CAC" w:rsidRDefault="00CE41DA" w:rsidP="00BE0EBA">
            <w:pPr>
              <w:pStyle w:val="ListParagraph"/>
              <w:widowControl w:val="0"/>
              <w:numPr>
                <w:ilvl w:val="0"/>
                <w:numId w:val="6"/>
              </w:numPr>
              <w:tabs>
                <w:tab w:val="left" w:pos="732"/>
              </w:tabs>
              <w:ind w:left="0"/>
              <w:jc w:val="both"/>
              <w:rPr>
                <w:sz w:val="22"/>
                <w:szCs w:val="22"/>
              </w:rPr>
            </w:pPr>
            <w:r w:rsidRPr="00772CAC">
              <w:rPr>
                <w:rStyle w:val="Bodytext50"/>
                <w:i w:val="0"/>
                <w:iCs w:val="0"/>
                <w:sz w:val="22"/>
                <w:szCs w:val="22"/>
              </w:rPr>
              <w:t>Мерки, предвидени за предотвратяване, намаляване и възможно най-пълно компенсиране на неблагоприятните последствия от осъществяването на НСОС и Плана за действие към нея</w:t>
            </w:r>
          </w:p>
          <w:p w14:paraId="639878E2" w14:textId="77777777" w:rsidR="00CE41DA" w:rsidRPr="00772CAC" w:rsidRDefault="00CE41DA" w:rsidP="00BE0EBA">
            <w:pPr>
              <w:pStyle w:val="Bodytext20"/>
              <w:shd w:val="clear" w:color="auto" w:fill="auto"/>
              <w:spacing w:before="0" w:after="0" w:line="240" w:lineRule="auto"/>
            </w:pPr>
            <w:r w:rsidRPr="00772CAC">
              <w:rPr>
                <w:color w:val="000000"/>
                <w:lang w:val="bg-BG" w:eastAsia="bg-BG" w:bidi="bg-BG"/>
              </w:rPr>
              <w:t>В ДЕО да се вземат предвид приложимите планирани мерки в ПУРБ 2016-2021 г. и ПУРН 2016-</w:t>
            </w:r>
            <w:r w:rsidRPr="00772CAC">
              <w:rPr>
                <w:color w:val="000000"/>
                <w:lang w:val="bg-BG" w:eastAsia="bg-BG" w:bidi="bg-BG"/>
              </w:rPr>
              <w:lastRenderedPageBreak/>
              <w:t>2021 г. в Дунавски район.</w:t>
            </w:r>
          </w:p>
          <w:p w14:paraId="6B625DE0" w14:textId="77777777" w:rsidR="00CE41DA" w:rsidRPr="00772CAC" w:rsidRDefault="00CE41DA" w:rsidP="00BE0EBA">
            <w:pPr>
              <w:pStyle w:val="Bodytext20"/>
              <w:shd w:val="clear" w:color="auto" w:fill="auto"/>
              <w:spacing w:before="0" w:after="0" w:line="240" w:lineRule="auto"/>
            </w:pPr>
            <w:bookmarkStart w:id="7" w:name="_Hlk113262048"/>
            <w:r w:rsidRPr="00772CAC">
              <w:rPr>
                <w:color w:val="000000"/>
                <w:lang w:val="bg-BG" w:eastAsia="bg-BG" w:bidi="bg-BG"/>
              </w:rPr>
              <w:t>При изпълнение на планираните инфраструктурни проекти в обхвата на НСОС и Плана за действие към нея е необходимо спазване на следните предвидени изисквания, забрани и ограничения в ЗВ:</w:t>
            </w:r>
          </w:p>
          <w:p w14:paraId="4F61E183" w14:textId="77777777" w:rsidR="00073A8C" w:rsidRPr="00772CAC" w:rsidRDefault="00CE41DA" w:rsidP="00BE0EBA">
            <w:pPr>
              <w:pStyle w:val="Bodytext20"/>
              <w:numPr>
                <w:ilvl w:val="0"/>
                <w:numId w:val="5"/>
              </w:numPr>
              <w:shd w:val="clear" w:color="auto" w:fill="auto"/>
              <w:tabs>
                <w:tab w:val="left" w:pos="714"/>
              </w:tabs>
              <w:spacing w:before="0" w:after="0" w:line="240" w:lineRule="auto"/>
            </w:pPr>
            <w:r w:rsidRPr="00772CAC">
              <w:rPr>
                <w:color w:val="000000"/>
                <w:lang w:val="bg-BG" w:eastAsia="bg-BG" w:bidi="bg-BG"/>
              </w:rPr>
              <w:t>Дейности, свързани с водовземане и ползване на воден обект, подлежат на разрешителен режим</w:t>
            </w:r>
            <w:r w:rsidR="00073A8C" w:rsidRPr="00772CAC">
              <w:rPr>
                <w:color w:val="000000"/>
                <w:lang w:val="bg-BG" w:eastAsia="bg-BG" w:bidi="bg-BG"/>
              </w:rPr>
              <w:t>,</w:t>
            </w:r>
            <w:r w:rsidRPr="00772CAC">
              <w:rPr>
                <w:color w:val="000000"/>
                <w:lang w:val="bg-BG" w:eastAsia="bg-BG" w:bidi="bg-BG"/>
              </w:rPr>
              <w:t xml:space="preserve"> съгласно чл. 44 и чл. 46 от ЗВ</w:t>
            </w:r>
            <w:r w:rsidR="00073A8C" w:rsidRPr="00772CAC">
              <w:rPr>
                <w:color w:val="000000"/>
                <w:lang w:val="bg-BG" w:eastAsia="bg-BG" w:bidi="bg-BG"/>
              </w:rPr>
              <w:t>,</w:t>
            </w:r>
            <w:r w:rsidRPr="00772CAC">
              <w:rPr>
                <w:color w:val="000000"/>
                <w:lang w:val="bg-BG" w:eastAsia="bg-BG" w:bidi="bg-BG"/>
              </w:rPr>
              <w:t xml:space="preserve"> освен в случаите</w:t>
            </w:r>
            <w:r w:rsidR="00073A8C" w:rsidRPr="00772CAC">
              <w:rPr>
                <w:color w:val="000000"/>
                <w:lang w:val="bg-BG" w:eastAsia="bg-BG" w:bidi="bg-BG"/>
              </w:rPr>
              <w:t>,</w:t>
            </w:r>
            <w:r w:rsidRPr="00772CAC">
              <w:rPr>
                <w:color w:val="000000"/>
                <w:lang w:val="bg-BG" w:eastAsia="bg-BG" w:bidi="bg-BG"/>
              </w:rPr>
              <w:t xml:space="preserve"> описани в чл. 58 от ЗВ. Разрешителни за водовземане и ползване на воден обект се издават при спазване изискванията на Глава четвърта ..Разрешителен режим</w:t>
            </w:r>
            <w:r w:rsidR="00073A8C" w:rsidRPr="00772CAC">
              <w:rPr>
                <w:color w:val="000000"/>
                <w:lang w:val="bg-BG" w:eastAsia="bg-BG" w:bidi="bg-BG"/>
              </w:rPr>
              <w:t>“</w:t>
            </w:r>
            <w:r w:rsidRPr="00772CAC">
              <w:rPr>
                <w:color w:val="000000"/>
                <w:lang w:val="bg-BG" w:eastAsia="bg-BG" w:bidi="bg-BG"/>
              </w:rPr>
              <w:t xml:space="preserve"> и Глава осма </w:t>
            </w:r>
            <w:r w:rsidR="00073A8C" w:rsidRPr="00772CAC">
              <w:rPr>
                <w:color w:val="000000"/>
                <w:lang w:val="bg-BG" w:eastAsia="bg-BG" w:bidi="bg-BG"/>
              </w:rPr>
              <w:t>„</w:t>
            </w:r>
            <w:r w:rsidRPr="00772CAC">
              <w:rPr>
                <w:color w:val="000000"/>
                <w:lang w:val="bg-BG" w:eastAsia="bg-BG" w:bidi="bg-BG"/>
              </w:rPr>
              <w:t>Опазване на водите и водните обекти” от ЗВ и нормативните актове по прилагането му.</w:t>
            </w:r>
          </w:p>
          <w:p w14:paraId="2D8BFB52" w14:textId="77777777" w:rsidR="00494E8C" w:rsidRPr="00772CAC" w:rsidRDefault="00CE41DA" w:rsidP="00BE0EBA">
            <w:pPr>
              <w:pStyle w:val="Bodytext20"/>
              <w:numPr>
                <w:ilvl w:val="0"/>
                <w:numId w:val="5"/>
              </w:numPr>
              <w:shd w:val="clear" w:color="auto" w:fill="auto"/>
              <w:tabs>
                <w:tab w:val="left" w:pos="714"/>
              </w:tabs>
              <w:spacing w:before="0" w:after="0" w:line="240" w:lineRule="auto"/>
            </w:pPr>
            <w:r w:rsidRPr="00772CAC">
              <w:rPr>
                <w:rStyle w:val="Bodytext511pt"/>
                <w:b w:val="0"/>
                <w:bCs w:val="0"/>
                <w:i w:val="0"/>
                <w:iCs w:val="0"/>
                <w:u w:val="none"/>
              </w:rPr>
              <w:t>Всички дейности да бъдат съобразени</w:t>
            </w:r>
            <w:r w:rsidRPr="00772CAC">
              <w:rPr>
                <w:rStyle w:val="Bodytext511pt"/>
                <w:b w:val="0"/>
                <w:bCs w:val="0"/>
                <w:u w:val="none"/>
              </w:rPr>
              <w:t xml:space="preserve"> </w:t>
            </w:r>
            <w:r w:rsidRPr="00772CAC">
              <w:rPr>
                <w:rStyle w:val="Bodytext511pt"/>
                <w:b w:val="0"/>
                <w:bCs w:val="0"/>
                <w:i w:val="0"/>
                <w:iCs w:val="0"/>
                <w:u w:val="none"/>
              </w:rPr>
              <w:t>с</w:t>
            </w:r>
            <w:r w:rsidR="00494E8C" w:rsidRPr="00772CAC">
              <w:rPr>
                <w:rStyle w:val="Bodytext511pt"/>
                <w:b w:val="0"/>
                <w:bCs w:val="0"/>
                <w:i w:val="0"/>
                <w:iCs w:val="0"/>
                <w:u w:val="none"/>
              </w:rPr>
              <w:t xml:space="preserve"> </w:t>
            </w:r>
            <w:proofErr w:type="spellStart"/>
            <w:r w:rsidRPr="00772CAC">
              <w:rPr>
                <w:color w:val="000000"/>
                <w:lang w:bidi="bg-BG"/>
              </w:rPr>
              <w:t>Наредба</w:t>
            </w:r>
            <w:proofErr w:type="spellEnd"/>
            <w:r w:rsidRPr="00772CAC">
              <w:rPr>
                <w:color w:val="000000"/>
                <w:lang w:bidi="bg-BG"/>
              </w:rPr>
              <w:t xml:space="preserve"> </w:t>
            </w:r>
            <w:r w:rsidRPr="00772CAC">
              <w:rPr>
                <w:rStyle w:val="Bodytext512pt"/>
                <w:i w:val="0"/>
                <w:iCs w:val="0"/>
                <w:sz w:val="22"/>
                <w:szCs w:val="22"/>
              </w:rPr>
              <w:t xml:space="preserve">№ </w:t>
            </w:r>
            <w:r w:rsidRPr="00772CAC">
              <w:rPr>
                <w:color w:val="000000"/>
                <w:lang w:bidi="bg-BG"/>
              </w:rPr>
              <w:t xml:space="preserve">3 </w:t>
            </w:r>
            <w:proofErr w:type="spellStart"/>
            <w:r w:rsidRPr="00772CAC">
              <w:rPr>
                <w:color w:val="000000"/>
                <w:lang w:bidi="bg-BG"/>
              </w:rPr>
              <w:t>от</w:t>
            </w:r>
            <w:proofErr w:type="spellEnd"/>
            <w:r w:rsidRPr="00772CAC">
              <w:rPr>
                <w:color w:val="000000"/>
                <w:lang w:bidi="bg-BG"/>
              </w:rPr>
              <w:t xml:space="preserve"> 16.10.2000 </w:t>
            </w:r>
            <w:r w:rsidRPr="00772CAC">
              <w:rPr>
                <w:rStyle w:val="Bodytext512pt"/>
                <w:i w:val="0"/>
                <w:iCs w:val="0"/>
                <w:sz w:val="22"/>
                <w:szCs w:val="22"/>
              </w:rPr>
              <w:t xml:space="preserve">г. </w:t>
            </w:r>
            <w:proofErr w:type="spellStart"/>
            <w:r w:rsidRPr="00772CAC">
              <w:rPr>
                <w:color w:val="000000"/>
                <w:lang w:bidi="bg-BG"/>
              </w:rPr>
              <w:t>за</w:t>
            </w:r>
            <w:proofErr w:type="spellEnd"/>
            <w:r w:rsidRPr="00772CAC">
              <w:rPr>
                <w:color w:val="000000"/>
                <w:lang w:bidi="bg-BG"/>
              </w:rPr>
              <w:t xml:space="preserve"> </w:t>
            </w:r>
            <w:proofErr w:type="spellStart"/>
            <w:r w:rsidRPr="00772CAC">
              <w:rPr>
                <w:color w:val="000000"/>
                <w:lang w:bidi="bg-BG"/>
              </w:rPr>
              <w:t>условията</w:t>
            </w:r>
            <w:proofErr w:type="spellEnd"/>
            <w:r w:rsidRPr="00772CAC">
              <w:rPr>
                <w:color w:val="000000"/>
                <w:lang w:bidi="bg-BG"/>
              </w:rPr>
              <w:t xml:space="preserve"> и </w:t>
            </w:r>
            <w:proofErr w:type="spellStart"/>
            <w:r w:rsidRPr="00772CAC">
              <w:rPr>
                <w:color w:val="000000"/>
                <w:lang w:bidi="bg-BG"/>
              </w:rPr>
              <w:t>реда</w:t>
            </w:r>
            <w:proofErr w:type="spellEnd"/>
            <w:r w:rsidRPr="00772CAC">
              <w:rPr>
                <w:color w:val="000000"/>
                <w:lang w:bidi="bg-BG"/>
              </w:rPr>
              <w:t xml:space="preserve"> </w:t>
            </w:r>
            <w:proofErr w:type="spellStart"/>
            <w:r w:rsidRPr="00772CAC">
              <w:rPr>
                <w:color w:val="000000"/>
                <w:lang w:bidi="bg-BG"/>
              </w:rPr>
              <w:t>за</w:t>
            </w:r>
            <w:proofErr w:type="spellEnd"/>
            <w:r w:rsidRPr="00772CAC">
              <w:rPr>
                <w:color w:val="000000"/>
                <w:lang w:bidi="bg-BG"/>
              </w:rPr>
              <w:t xml:space="preserve"> </w:t>
            </w:r>
            <w:proofErr w:type="spellStart"/>
            <w:r w:rsidRPr="00772CAC">
              <w:rPr>
                <w:color w:val="000000"/>
                <w:lang w:bidi="bg-BG"/>
              </w:rPr>
              <w:t>проучване</w:t>
            </w:r>
            <w:proofErr w:type="spellEnd"/>
            <w:r w:rsidRPr="00772CAC">
              <w:rPr>
                <w:color w:val="000000"/>
                <w:lang w:bidi="bg-BG"/>
              </w:rPr>
              <w:t xml:space="preserve">, </w:t>
            </w:r>
            <w:proofErr w:type="spellStart"/>
            <w:r w:rsidRPr="00772CAC">
              <w:rPr>
                <w:color w:val="000000"/>
                <w:lang w:bidi="bg-BG"/>
              </w:rPr>
              <w:t>проектиране</w:t>
            </w:r>
            <w:proofErr w:type="spellEnd"/>
            <w:r w:rsidRPr="00772CAC">
              <w:rPr>
                <w:color w:val="000000"/>
                <w:lang w:bidi="bg-BG"/>
              </w:rPr>
              <w:t xml:space="preserve">, </w:t>
            </w:r>
            <w:proofErr w:type="spellStart"/>
            <w:r w:rsidRPr="00772CAC">
              <w:rPr>
                <w:color w:val="000000"/>
                <w:lang w:bidi="bg-BG"/>
              </w:rPr>
              <w:t>утвърждаване</w:t>
            </w:r>
            <w:proofErr w:type="spellEnd"/>
            <w:r w:rsidRPr="00772CAC">
              <w:rPr>
                <w:color w:val="000000"/>
                <w:lang w:bidi="bg-BG"/>
              </w:rPr>
              <w:t xml:space="preserve"> и </w:t>
            </w:r>
            <w:proofErr w:type="spellStart"/>
            <w:r w:rsidRPr="00772CAC">
              <w:rPr>
                <w:color w:val="000000"/>
                <w:lang w:bidi="bg-BG"/>
              </w:rPr>
              <w:t>експлоатация</w:t>
            </w:r>
            <w:proofErr w:type="spellEnd"/>
            <w:r w:rsidRPr="00772CAC">
              <w:rPr>
                <w:color w:val="000000"/>
                <w:lang w:bidi="bg-BG"/>
              </w:rPr>
              <w:t xml:space="preserve"> </w:t>
            </w:r>
            <w:proofErr w:type="spellStart"/>
            <w:r w:rsidRPr="00772CAC">
              <w:rPr>
                <w:color w:val="000000"/>
                <w:lang w:bidi="bg-BG"/>
              </w:rPr>
              <w:t>на</w:t>
            </w:r>
            <w:proofErr w:type="spellEnd"/>
            <w:r w:rsidRPr="00772CAC">
              <w:rPr>
                <w:color w:val="000000"/>
                <w:lang w:bidi="bg-BG"/>
              </w:rPr>
              <w:t xml:space="preserve"> СОЗ </w:t>
            </w:r>
            <w:proofErr w:type="spellStart"/>
            <w:r w:rsidRPr="00772CAC">
              <w:rPr>
                <w:color w:val="000000"/>
                <w:lang w:bidi="bg-BG"/>
              </w:rPr>
              <w:t>около</w:t>
            </w:r>
            <w:proofErr w:type="spellEnd"/>
            <w:r w:rsidRPr="00772CAC">
              <w:rPr>
                <w:color w:val="000000"/>
                <w:lang w:bidi="bg-BG"/>
              </w:rPr>
              <w:t xml:space="preserve"> </w:t>
            </w:r>
            <w:proofErr w:type="spellStart"/>
            <w:r w:rsidRPr="00772CAC">
              <w:rPr>
                <w:color w:val="000000"/>
                <w:lang w:bidi="bg-BG"/>
              </w:rPr>
              <w:t>водоизточниците</w:t>
            </w:r>
            <w:proofErr w:type="spellEnd"/>
            <w:r w:rsidRPr="00772CAC">
              <w:rPr>
                <w:color w:val="000000"/>
                <w:lang w:bidi="bg-BG"/>
              </w:rPr>
              <w:t xml:space="preserve"> и </w:t>
            </w:r>
            <w:proofErr w:type="spellStart"/>
            <w:r w:rsidRPr="00772CAC">
              <w:rPr>
                <w:color w:val="000000"/>
                <w:lang w:bidi="bg-BG"/>
              </w:rPr>
              <w:t>съоръженията</w:t>
            </w:r>
            <w:proofErr w:type="spellEnd"/>
            <w:r w:rsidRPr="00772CAC">
              <w:rPr>
                <w:color w:val="000000"/>
                <w:lang w:bidi="bg-BG"/>
              </w:rPr>
              <w:t xml:space="preserve"> </w:t>
            </w:r>
            <w:proofErr w:type="spellStart"/>
            <w:r w:rsidRPr="00772CAC">
              <w:rPr>
                <w:color w:val="000000"/>
                <w:lang w:bidi="bg-BG"/>
              </w:rPr>
              <w:t>за</w:t>
            </w:r>
            <w:proofErr w:type="spellEnd"/>
            <w:r w:rsidRPr="00772CAC">
              <w:rPr>
                <w:color w:val="000000"/>
                <w:lang w:bidi="bg-BG"/>
              </w:rPr>
              <w:t xml:space="preserve"> </w:t>
            </w:r>
            <w:proofErr w:type="spellStart"/>
            <w:r w:rsidRPr="00772CAC">
              <w:rPr>
                <w:color w:val="000000"/>
                <w:lang w:bidi="bg-BG"/>
              </w:rPr>
              <w:t>питейно-битово</w:t>
            </w:r>
            <w:proofErr w:type="spellEnd"/>
            <w:r w:rsidRPr="00772CAC">
              <w:rPr>
                <w:color w:val="000000"/>
                <w:lang w:bidi="bg-BG"/>
              </w:rPr>
              <w:t xml:space="preserve"> </w:t>
            </w:r>
            <w:proofErr w:type="spellStart"/>
            <w:r w:rsidRPr="00772CAC">
              <w:rPr>
                <w:color w:val="000000"/>
                <w:lang w:bidi="bg-BG"/>
              </w:rPr>
              <w:t>водоснабдяване</w:t>
            </w:r>
            <w:proofErr w:type="spellEnd"/>
            <w:r w:rsidRPr="00772CAC">
              <w:rPr>
                <w:color w:val="000000"/>
                <w:lang w:bidi="bg-BG"/>
              </w:rPr>
              <w:t xml:space="preserve"> и </w:t>
            </w:r>
            <w:proofErr w:type="spellStart"/>
            <w:r w:rsidRPr="00772CAC">
              <w:rPr>
                <w:color w:val="000000"/>
                <w:lang w:bidi="bg-BG"/>
              </w:rPr>
              <w:t>около</w:t>
            </w:r>
            <w:proofErr w:type="spellEnd"/>
            <w:r w:rsidRPr="00772CAC">
              <w:rPr>
                <w:color w:val="000000"/>
                <w:lang w:bidi="bg-BG"/>
              </w:rPr>
              <w:t xml:space="preserve"> </w:t>
            </w:r>
            <w:proofErr w:type="spellStart"/>
            <w:r w:rsidRPr="00772CAC">
              <w:rPr>
                <w:color w:val="000000"/>
                <w:lang w:bidi="bg-BG"/>
              </w:rPr>
              <w:t>водоизточниците</w:t>
            </w:r>
            <w:proofErr w:type="spellEnd"/>
            <w:r w:rsidRPr="00772CAC">
              <w:rPr>
                <w:color w:val="000000"/>
                <w:lang w:bidi="bg-BG"/>
              </w:rPr>
              <w:t xml:space="preserve"> </w:t>
            </w:r>
            <w:proofErr w:type="spellStart"/>
            <w:r w:rsidRPr="00772CAC">
              <w:rPr>
                <w:color w:val="000000"/>
                <w:lang w:bidi="bg-BG"/>
              </w:rPr>
              <w:t>на</w:t>
            </w:r>
            <w:proofErr w:type="spellEnd"/>
            <w:r w:rsidRPr="00772CAC">
              <w:rPr>
                <w:color w:val="000000"/>
                <w:lang w:bidi="bg-BG"/>
              </w:rPr>
              <w:t xml:space="preserve"> </w:t>
            </w:r>
            <w:proofErr w:type="spellStart"/>
            <w:r w:rsidRPr="00772CAC">
              <w:rPr>
                <w:color w:val="000000"/>
                <w:lang w:bidi="bg-BG"/>
              </w:rPr>
              <w:t>минерални</w:t>
            </w:r>
            <w:proofErr w:type="spellEnd"/>
            <w:r w:rsidRPr="00772CAC">
              <w:rPr>
                <w:color w:val="000000"/>
                <w:lang w:bidi="bg-BG"/>
              </w:rPr>
              <w:t xml:space="preserve"> </w:t>
            </w:r>
            <w:proofErr w:type="spellStart"/>
            <w:r w:rsidRPr="00772CAC">
              <w:rPr>
                <w:color w:val="000000"/>
                <w:lang w:bidi="bg-BG"/>
              </w:rPr>
              <w:t>води</w:t>
            </w:r>
            <w:proofErr w:type="spellEnd"/>
            <w:r w:rsidRPr="00772CAC">
              <w:rPr>
                <w:color w:val="000000"/>
                <w:lang w:bidi="bg-BG"/>
              </w:rPr>
              <w:t xml:space="preserve">, </w:t>
            </w:r>
            <w:proofErr w:type="spellStart"/>
            <w:r w:rsidRPr="00772CAC">
              <w:rPr>
                <w:color w:val="000000"/>
                <w:lang w:bidi="bg-BG"/>
              </w:rPr>
              <w:t>използвани</w:t>
            </w:r>
            <w:proofErr w:type="spellEnd"/>
            <w:r w:rsidRPr="00772CAC">
              <w:rPr>
                <w:color w:val="000000"/>
                <w:lang w:bidi="bg-BG"/>
              </w:rPr>
              <w:t xml:space="preserve"> </w:t>
            </w:r>
            <w:proofErr w:type="spellStart"/>
            <w:r w:rsidRPr="00772CAC">
              <w:rPr>
                <w:color w:val="000000"/>
                <w:lang w:bidi="bg-BG"/>
              </w:rPr>
              <w:t>за</w:t>
            </w:r>
            <w:proofErr w:type="spellEnd"/>
            <w:r w:rsidRPr="00772CAC">
              <w:rPr>
                <w:color w:val="000000"/>
                <w:lang w:bidi="bg-BG"/>
              </w:rPr>
              <w:t xml:space="preserve"> </w:t>
            </w:r>
            <w:proofErr w:type="spellStart"/>
            <w:r w:rsidRPr="00772CAC">
              <w:rPr>
                <w:color w:val="000000"/>
                <w:lang w:bidi="bg-BG"/>
              </w:rPr>
              <w:t>лечебни</w:t>
            </w:r>
            <w:proofErr w:type="spellEnd"/>
            <w:r w:rsidRPr="00772CAC">
              <w:rPr>
                <w:color w:val="000000"/>
                <w:lang w:bidi="bg-BG"/>
              </w:rPr>
              <w:t xml:space="preserve">, </w:t>
            </w:r>
            <w:proofErr w:type="spellStart"/>
            <w:r w:rsidRPr="00772CAC">
              <w:rPr>
                <w:color w:val="000000"/>
                <w:lang w:bidi="bg-BG"/>
              </w:rPr>
              <w:t>профилактични</w:t>
            </w:r>
            <w:proofErr w:type="spellEnd"/>
            <w:r w:rsidRPr="00772CAC">
              <w:rPr>
                <w:color w:val="000000"/>
                <w:lang w:bidi="bg-BG"/>
              </w:rPr>
              <w:t xml:space="preserve">, </w:t>
            </w:r>
            <w:proofErr w:type="spellStart"/>
            <w:r w:rsidRPr="00772CAC">
              <w:rPr>
                <w:color w:val="000000"/>
                <w:lang w:bidi="bg-BG"/>
              </w:rPr>
              <w:t>питейни</w:t>
            </w:r>
            <w:proofErr w:type="spellEnd"/>
            <w:r w:rsidRPr="00772CAC">
              <w:rPr>
                <w:color w:val="000000"/>
                <w:lang w:bidi="bg-BG"/>
              </w:rPr>
              <w:t xml:space="preserve"> и </w:t>
            </w:r>
            <w:proofErr w:type="spellStart"/>
            <w:r w:rsidRPr="00772CAC">
              <w:rPr>
                <w:color w:val="000000"/>
                <w:lang w:bidi="bg-BG"/>
              </w:rPr>
              <w:t>хигиенни</w:t>
            </w:r>
            <w:proofErr w:type="spellEnd"/>
            <w:r w:rsidRPr="00772CAC">
              <w:rPr>
                <w:color w:val="000000"/>
                <w:lang w:bidi="bg-BG"/>
              </w:rPr>
              <w:t xml:space="preserve"> </w:t>
            </w:r>
            <w:proofErr w:type="spellStart"/>
            <w:r w:rsidRPr="00772CAC">
              <w:rPr>
                <w:color w:val="000000"/>
                <w:lang w:bidi="bg-BG"/>
              </w:rPr>
              <w:t>нужди</w:t>
            </w:r>
            <w:proofErr w:type="spellEnd"/>
            <w:r w:rsidRPr="00772CAC">
              <w:rPr>
                <w:color w:val="000000"/>
                <w:lang w:bidi="bg-BG"/>
              </w:rPr>
              <w:t>.</w:t>
            </w:r>
          </w:p>
          <w:p w14:paraId="08200E6E" w14:textId="77777777" w:rsidR="00BE0EBA" w:rsidRPr="00772CAC" w:rsidRDefault="00CE41DA" w:rsidP="00BE0EBA">
            <w:pPr>
              <w:pStyle w:val="Bodytext20"/>
              <w:numPr>
                <w:ilvl w:val="0"/>
                <w:numId w:val="5"/>
              </w:numPr>
              <w:shd w:val="clear" w:color="auto" w:fill="auto"/>
              <w:tabs>
                <w:tab w:val="left" w:pos="714"/>
              </w:tabs>
              <w:spacing w:before="0" w:after="0" w:line="240" w:lineRule="auto"/>
              <w:rPr>
                <w:i/>
                <w:iCs/>
              </w:rPr>
            </w:pPr>
            <w:r w:rsidRPr="00772CAC">
              <w:rPr>
                <w:rStyle w:val="Bodytext511pt"/>
                <w:b w:val="0"/>
                <w:bCs w:val="0"/>
                <w:i w:val="0"/>
                <w:iCs w:val="0"/>
                <w:u w:val="none"/>
              </w:rPr>
              <w:t xml:space="preserve">За опазване на подземните води от замърсяване се прилагат разпоредбите на чл. 46. </w:t>
            </w:r>
            <w:r w:rsidR="00494E8C" w:rsidRPr="00772CAC">
              <w:rPr>
                <w:rStyle w:val="Bodytext511pt"/>
                <w:b w:val="0"/>
                <w:bCs w:val="0"/>
                <w:i w:val="0"/>
                <w:iCs w:val="0"/>
                <w:u w:val="none"/>
              </w:rPr>
              <w:t>ал</w:t>
            </w:r>
            <w:r w:rsidRPr="00772CAC">
              <w:rPr>
                <w:rStyle w:val="Bodytext511pt"/>
                <w:b w:val="0"/>
                <w:bCs w:val="0"/>
                <w:i w:val="0"/>
                <w:iCs w:val="0"/>
                <w:u w:val="none"/>
              </w:rPr>
              <w:t>. 2 и чл. 118а</w:t>
            </w:r>
            <w:r w:rsidR="00494E8C" w:rsidRPr="00772CAC">
              <w:rPr>
                <w:rStyle w:val="Bodytext511pt"/>
                <w:b w:val="0"/>
                <w:bCs w:val="0"/>
                <w:i w:val="0"/>
                <w:iCs w:val="0"/>
                <w:u w:val="none"/>
              </w:rPr>
              <w:t xml:space="preserve">, </w:t>
            </w:r>
            <w:r w:rsidRPr="00772CAC">
              <w:rPr>
                <w:rStyle w:val="Bodytext511pt"/>
                <w:b w:val="0"/>
                <w:bCs w:val="0"/>
                <w:i w:val="0"/>
                <w:iCs w:val="0"/>
                <w:u w:val="none"/>
              </w:rPr>
              <w:t xml:space="preserve">т. 1. т. 2, 3. и 4 от ЗВ: </w:t>
            </w:r>
            <w:r w:rsidR="00494E8C" w:rsidRPr="00772CAC">
              <w:rPr>
                <w:rStyle w:val="Bodytext511pt"/>
                <w:b w:val="0"/>
                <w:bCs w:val="0"/>
                <w:i w:val="0"/>
                <w:iCs w:val="0"/>
                <w:u w:val="none"/>
              </w:rPr>
              <w:t>„</w:t>
            </w:r>
            <w:r w:rsidRPr="00772CAC">
              <w:rPr>
                <w:i/>
                <w:iCs/>
                <w:color w:val="000000"/>
                <w:lang w:bidi="bg-BG"/>
              </w:rPr>
              <w:t xml:space="preserve">т. 2 </w:t>
            </w:r>
            <w:r w:rsidRPr="00772CAC">
              <w:rPr>
                <w:rStyle w:val="Bodytext512pt"/>
                <w:i w:val="0"/>
                <w:iCs w:val="0"/>
                <w:sz w:val="22"/>
                <w:szCs w:val="22"/>
              </w:rPr>
              <w:t xml:space="preserve">- </w:t>
            </w:r>
            <w:proofErr w:type="spellStart"/>
            <w:r w:rsidRPr="00772CAC">
              <w:rPr>
                <w:i/>
                <w:iCs/>
                <w:color w:val="000000"/>
                <w:lang w:bidi="bg-BG"/>
              </w:rPr>
              <w:t>обезвреждането</w:t>
            </w:r>
            <w:proofErr w:type="spellEnd"/>
            <w:r w:rsidRPr="00772CAC">
              <w:rPr>
                <w:i/>
                <w:iCs/>
                <w:color w:val="000000"/>
                <w:lang w:bidi="bg-BG"/>
              </w:rPr>
              <w:t xml:space="preserve">, </w:t>
            </w:r>
            <w:proofErr w:type="spellStart"/>
            <w:r w:rsidRPr="00772CAC">
              <w:rPr>
                <w:i/>
                <w:iCs/>
                <w:color w:val="000000"/>
                <w:lang w:bidi="bg-BG"/>
              </w:rPr>
              <w:t>включително</w:t>
            </w:r>
            <w:proofErr w:type="spellEnd"/>
            <w:r w:rsidRPr="00772CAC">
              <w:rPr>
                <w:i/>
                <w:iCs/>
                <w:color w:val="000000"/>
                <w:lang w:bidi="bg-BG"/>
              </w:rPr>
              <w:t xml:space="preserve"> </w:t>
            </w:r>
            <w:proofErr w:type="spellStart"/>
            <w:r w:rsidRPr="00772CAC">
              <w:rPr>
                <w:i/>
                <w:iCs/>
                <w:color w:val="000000"/>
                <w:lang w:bidi="bg-BG"/>
              </w:rPr>
              <w:t>депонирането</w:t>
            </w:r>
            <w:proofErr w:type="spellEnd"/>
            <w:r w:rsidRPr="00772CAC">
              <w:rPr>
                <w:i/>
                <w:iCs/>
                <w:color w:val="000000"/>
                <w:lang w:bidi="bg-BG"/>
              </w:rPr>
              <w:t xml:space="preserve"> </w:t>
            </w:r>
            <w:proofErr w:type="spellStart"/>
            <w:r w:rsidRPr="00772CAC">
              <w:rPr>
                <w:i/>
                <w:iCs/>
                <w:color w:val="000000"/>
                <w:lang w:bidi="bg-BG"/>
              </w:rPr>
              <w:t>на</w:t>
            </w:r>
            <w:proofErr w:type="spellEnd"/>
            <w:r w:rsidRPr="00772CAC">
              <w:rPr>
                <w:i/>
                <w:iCs/>
                <w:color w:val="000000"/>
                <w:lang w:bidi="bg-BG"/>
              </w:rPr>
              <w:t xml:space="preserve"> </w:t>
            </w:r>
            <w:proofErr w:type="spellStart"/>
            <w:r w:rsidRPr="00772CAC">
              <w:rPr>
                <w:i/>
                <w:iCs/>
                <w:color w:val="000000"/>
                <w:lang w:bidi="bg-BG"/>
              </w:rPr>
              <w:t>приоритетни</w:t>
            </w:r>
            <w:proofErr w:type="spellEnd"/>
            <w:r w:rsidRPr="00772CAC">
              <w:rPr>
                <w:i/>
                <w:iCs/>
                <w:color w:val="000000"/>
                <w:lang w:bidi="bg-BG"/>
              </w:rPr>
              <w:t xml:space="preserve"> </w:t>
            </w:r>
            <w:proofErr w:type="spellStart"/>
            <w:r w:rsidRPr="00772CAC">
              <w:rPr>
                <w:i/>
                <w:iCs/>
                <w:color w:val="000000"/>
                <w:lang w:bidi="bg-BG"/>
              </w:rPr>
              <w:t>вещества</w:t>
            </w:r>
            <w:proofErr w:type="spellEnd"/>
            <w:r w:rsidRPr="00772CAC">
              <w:rPr>
                <w:i/>
                <w:iCs/>
                <w:color w:val="000000"/>
                <w:lang w:bidi="bg-BG"/>
              </w:rPr>
              <w:t xml:space="preserve">, </w:t>
            </w:r>
            <w:proofErr w:type="spellStart"/>
            <w:r w:rsidRPr="00772CAC">
              <w:rPr>
                <w:i/>
                <w:iCs/>
                <w:color w:val="000000"/>
                <w:lang w:bidi="bg-BG"/>
              </w:rPr>
              <w:t>които</w:t>
            </w:r>
            <w:proofErr w:type="spellEnd"/>
            <w:r w:rsidRPr="00772CAC">
              <w:rPr>
                <w:i/>
                <w:iCs/>
                <w:color w:val="000000"/>
                <w:lang w:bidi="bg-BG"/>
              </w:rPr>
              <w:t xml:space="preserve"> </w:t>
            </w:r>
            <w:proofErr w:type="spellStart"/>
            <w:r w:rsidRPr="00772CAC">
              <w:rPr>
                <w:i/>
                <w:iCs/>
                <w:color w:val="000000"/>
                <w:lang w:bidi="bg-BG"/>
              </w:rPr>
              <w:t>могат</w:t>
            </w:r>
            <w:proofErr w:type="spellEnd"/>
            <w:r w:rsidRPr="00772CAC">
              <w:rPr>
                <w:i/>
                <w:iCs/>
                <w:color w:val="000000"/>
                <w:lang w:bidi="bg-BG"/>
              </w:rPr>
              <w:t xml:space="preserve"> </w:t>
            </w:r>
            <w:proofErr w:type="spellStart"/>
            <w:r w:rsidRPr="00772CAC">
              <w:rPr>
                <w:i/>
                <w:iCs/>
                <w:color w:val="000000"/>
                <w:lang w:bidi="bg-BG"/>
              </w:rPr>
              <w:t>да</w:t>
            </w:r>
            <w:proofErr w:type="spellEnd"/>
            <w:r w:rsidRPr="00772CAC">
              <w:rPr>
                <w:i/>
                <w:iCs/>
                <w:color w:val="000000"/>
                <w:lang w:bidi="bg-BG"/>
              </w:rPr>
              <w:t xml:space="preserve"> </w:t>
            </w:r>
            <w:proofErr w:type="spellStart"/>
            <w:r w:rsidRPr="00772CAC">
              <w:rPr>
                <w:i/>
                <w:iCs/>
                <w:color w:val="000000"/>
                <w:lang w:bidi="bg-BG"/>
              </w:rPr>
              <w:t>доведат</w:t>
            </w:r>
            <w:proofErr w:type="spellEnd"/>
            <w:r w:rsidRPr="00772CAC">
              <w:rPr>
                <w:i/>
                <w:iCs/>
                <w:color w:val="000000"/>
                <w:lang w:bidi="bg-BG"/>
              </w:rPr>
              <w:t xml:space="preserve"> </w:t>
            </w:r>
            <w:proofErr w:type="spellStart"/>
            <w:r w:rsidRPr="00772CAC">
              <w:rPr>
                <w:i/>
                <w:iCs/>
                <w:color w:val="000000"/>
                <w:lang w:bidi="bg-BG"/>
              </w:rPr>
              <w:t>до</w:t>
            </w:r>
            <w:proofErr w:type="spellEnd"/>
            <w:r w:rsidRPr="00772CAC">
              <w:rPr>
                <w:i/>
                <w:iCs/>
                <w:color w:val="000000"/>
                <w:lang w:bidi="bg-BG"/>
              </w:rPr>
              <w:t xml:space="preserve"> </w:t>
            </w:r>
            <w:proofErr w:type="spellStart"/>
            <w:r w:rsidRPr="00772CAC">
              <w:rPr>
                <w:i/>
                <w:iCs/>
                <w:color w:val="000000"/>
                <w:lang w:bidi="bg-BG"/>
              </w:rPr>
              <w:t>непряко</w:t>
            </w:r>
            <w:proofErr w:type="spellEnd"/>
            <w:r w:rsidRPr="00772CAC">
              <w:rPr>
                <w:i/>
                <w:iCs/>
                <w:color w:val="000000"/>
                <w:lang w:bidi="bg-BG"/>
              </w:rPr>
              <w:t xml:space="preserve"> </w:t>
            </w:r>
            <w:proofErr w:type="spellStart"/>
            <w:r w:rsidRPr="00772CAC">
              <w:rPr>
                <w:i/>
                <w:iCs/>
                <w:color w:val="000000"/>
                <w:lang w:bidi="bg-BG"/>
              </w:rPr>
              <w:t>отвеждане</w:t>
            </w:r>
            <w:proofErr w:type="spellEnd"/>
            <w:r w:rsidRPr="00772CAC">
              <w:rPr>
                <w:i/>
                <w:iCs/>
                <w:color w:val="000000"/>
                <w:lang w:bidi="bg-BG"/>
              </w:rPr>
              <w:t xml:space="preserve"> </w:t>
            </w:r>
            <w:proofErr w:type="spellStart"/>
            <w:r w:rsidRPr="00772CAC">
              <w:rPr>
                <w:i/>
                <w:iCs/>
                <w:color w:val="000000"/>
                <w:lang w:bidi="bg-BG"/>
              </w:rPr>
              <w:t>на</w:t>
            </w:r>
            <w:proofErr w:type="spellEnd"/>
            <w:r w:rsidRPr="00772CAC">
              <w:rPr>
                <w:i/>
                <w:iCs/>
                <w:color w:val="000000"/>
                <w:lang w:bidi="bg-BG"/>
              </w:rPr>
              <w:t xml:space="preserve"> </w:t>
            </w:r>
            <w:proofErr w:type="spellStart"/>
            <w:r w:rsidRPr="00772CAC">
              <w:rPr>
                <w:i/>
                <w:iCs/>
                <w:color w:val="000000"/>
                <w:lang w:bidi="bg-BG"/>
              </w:rPr>
              <w:t>замърсители</w:t>
            </w:r>
            <w:proofErr w:type="spellEnd"/>
            <w:r w:rsidRPr="00772CAC">
              <w:rPr>
                <w:i/>
                <w:iCs/>
                <w:color w:val="000000"/>
                <w:lang w:bidi="bg-BG"/>
              </w:rPr>
              <w:t xml:space="preserve"> в </w:t>
            </w:r>
            <w:proofErr w:type="spellStart"/>
            <w:r w:rsidRPr="00772CAC">
              <w:rPr>
                <w:i/>
                <w:iCs/>
                <w:color w:val="000000"/>
                <w:lang w:bidi="bg-BG"/>
              </w:rPr>
              <w:t>подземните</w:t>
            </w:r>
            <w:proofErr w:type="spellEnd"/>
            <w:r w:rsidRPr="00772CAC">
              <w:rPr>
                <w:i/>
                <w:iCs/>
                <w:color w:val="000000"/>
                <w:lang w:bidi="bg-BG"/>
              </w:rPr>
              <w:t xml:space="preserve"> </w:t>
            </w:r>
            <w:proofErr w:type="spellStart"/>
            <w:r w:rsidRPr="00772CAC">
              <w:rPr>
                <w:i/>
                <w:iCs/>
                <w:color w:val="000000"/>
                <w:lang w:bidi="bg-BG"/>
              </w:rPr>
              <w:t>води</w:t>
            </w:r>
            <w:proofErr w:type="spellEnd"/>
            <w:r w:rsidR="00494E8C" w:rsidRPr="00772CAC">
              <w:rPr>
                <w:i/>
                <w:iCs/>
                <w:color w:val="000000"/>
                <w:lang w:val="bg-BG" w:bidi="bg-BG"/>
              </w:rPr>
              <w:t>,</w:t>
            </w:r>
            <w:r w:rsidRPr="00772CAC">
              <w:rPr>
                <w:i/>
                <w:iCs/>
                <w:color w:val="000000"/>
                <w:lang w:bidi="bg-BG"/>
              </w:rPr>
              <w:t xml:space="preserve"> т. 3 - </w:t>
            </w:r>
            <w:proofErr w:type="spellStart"/>
            <w:r w:rsidRPr="00772CAC">
              <w:rPr>
                <w:i/>
                <w:iCs/>
                <w:color w:val="000000"/>
                <w:lang w:bidi="bg-BG"/>
              </w:rPr>
              <w:t>други</w:t>
            </w:r>
            <w:proofErr w:type="spellEnd"/>
            <w:r w:rsidRPr="00772CAC">
              <w:rPr>
                <w:i/>
                <w:iCs/>
                <w:color w:val="000000"/>
                <w:lang w:bidi="bg-BG"/>
              </w:rPr>
              <w:t xml:space="preserve"> </w:t>
            </w:r>
            <w:proofErr w:type="spellStart"/>
            <w:r w:rsidRPr="00772CAC">
              <w:rPr>
                <w:i/>
                <w:iCs/>
                <w:color w:val="000000"/>
                <w:lang w:bidi="bg-BG"/>
              </w:rPr>
              <w:t>дейности</w:t>
            </w:r>
            <w:proofErr w:type="spellEnd"/>
            <w:r w:rsidRPr="00772CAC">
              <w:rPr>
                <w:i/>
                <w:iCs/>
                <w:color w:val="000000"/>
                <w:lang w:bidi="bg-BG"/>
              </w:rPr>
              <w:t xml:space="preserve"> </w:t>
            </w:r>
            <w:proofErr w:type="spellStart"/>
            <w:r w:rsidRPr="00772CAC">
              <w:rPr>
                <w:i/>
                <w:iCs/>
                <w:color w:val="000000"/>
                <w:lang w:bidi="bg-BG"/>
              </w:rPr>
              <w:t>върху</w:t>
            </w:r>
            <w:proofErr w:type="spellEnd"/>
            <w:r w:rsidRPr="00772CAC">
              <w:rPr>
                <w:i/>
                <w:iCs/>
                <w:color w:val="000000"/>
                <w:lang w:bidi="bg-BG"/>
              </w:rPr>
              <w:t xml:space="preserve"> </w:t>
            </w:r>
            <w:proofErr w:type="spellStart"/>
            <w:r w:rsidRPr="00772CAC">
              <w:rPr>
                <w:i/>
                <w:iCs/>
                <w:color w:val="000000"/>
                <w:lang w:bidi="bg-BG"/>
              </w:rPr>
              <w:t>повърхността</w:t>
            </w:r>
            <w:proofErr w:type="spellEnd"/>
            <w:r w:rsidRPr="00772CAC">
              <w:rPr>
                <w:i/>
                <w:iCs/>
                <w:color w:val="000000"/>
                <w:lang w:bidi="bg-BG"/>
              </w:rPr>
              <w:t xml:space="preserve"> и в </w:t>
            </w:r>
            <w:proofErr w:type="spellStart"/>
            <w:r w:rsidRPr="00772CAC">
              <w:rPr>
                <w:i/>
                <w:iCs/>
                <w:color w:val="000000"/>
                <w:lang w:bidi="bg-BG"/>
              </w:rPr>
              <w:t>подземния</w:t>
            </w:r>
            <w:proofErr w:type="spellEnd"/>
            <w:r w:rsidRPr="00772CAC">
              <w:rPr>
                <w:i/>
                <w:iCs/>
                <w:color w:val="000000"/>
                <w:lang w:bidi="bg-BG"/>
              </w:rPr>
              <w:t xml:space="preserve"> </w:t>
            </w:r>
            <w:proofErr w:type="spellStart"/>
            <w:r w:rsidRPr="00772CAC">
              <w:rPr>
                <w:i/>
                <w:iCs/>
                <w:color w:val="000000"/>
                <w:lang w:bidi="bg-BG"/>
              </w:rPr>
              <w:t>воден</w:t>
            </w:r>
            <w:proofErr w:type="spellEnd"/>
            <w:r w:rsidRPr="00772CAC">
              <w:rPr>
                <w:i/>
                <w:iCs/>
                <w:color w:val="000000"/>
                <w:lang w:bidi="bg-BG"/>
              </w:rPr>
              <w:t xml:space="preserve"> </w:t>
            </w:r>
            <w:proofErr w:type="spellStart"/>
            <w:r w:rsidRPr="00772CAC">
              <w:rPr>
                <w:i/>
                <w:iCs/>
                <w:color w:val="000000"/>
                <w:lang w:bidi="bg-BG"/>
              </w:rPr>
              <w:t>обект</w:t>
            </w:r>
            <w:proofErr w:type="spellEnd"/>
            <w:r w:rsidRPr="00772CAC">
              <w:rPr>
                <w:i/>
                <w:iCs/>
                <w:color w:val="000000"/>
                <w:lang w:bidi="bg-BG"/>
              </w:rPr>
              <w:t xml:space="preserve">, </w:t>
            </w:r>
            <w:proofErr w:type="spellStart"/>
            <w:r w:rsidRPr="00772CAC">
              <w:rPr>
                <w:i/>
                <w:iCs/>
                <w:color w:val="000000"/>
                <w:lang w:bidi="bg-BG"/>
              </w:rPr>
              <w:t>които</w:t>
            </w:r>
            <w:proofErr w:type="spellEnd"/>
            <w:r w:rsidRPr="00772CAC">
              <w:rPr>
                <w:i/>
                <w:iCs/>
                <w:color w:val="000000"/>
                <w:lang w:bidi="bg-BG"/>
              </w:rPr>
              <w:t xml:space="preserve"> </w:t>
            </w:r>
            <w:proofErr w:type="spellStart"/>
            <w:r w:rsidRPr="00772CAC">
              <w:rPr>
                <w:i/>
                <w:iCs/>
                <w:color w:val="000000"/>
                <w:lang w:bidi="bg-BG"/>
              </w:rPr>
              <w:t>могат</w:t>
            </w:r>
            <w:proofErr w:type="spellEnd"/>
            <w:r w:rsidRPr="00772CAC">
              <w:rPr>
                <w:i/>
                <w:iCs/>
                <w:color w:val="000000"/>
                <w:lang w:bidi="bg-BG"/>
              </w:rPr>
              <w:t xml:space="preserve"> </w:t>
            </w:r>
            <w:proofErr w:type="spellStart"/>
            <w:r w:rsidRPr="00772CAC">
              <w:rPr>
                <w:i/>
                <w:iCs/>
                <w:color w:val="000000"/>
                <w:lang w:bidi="bg-BG"/>
              </w:rPr>
              <w:t>да</w:t>
            </w:r>
            <w:proofErr w:type="spellEnd"/>
            <w:r w:rsidRPr="00772CAC">
              <w:rPr>
                <w:i/>
                <w:iCs/>
                <w:color w:val="000000"/>
                <w:lang w:bidi="bg-BG"/>
              </w:rPr>
              <w:t xml:space="preserve"> </w:t>
            </w:r>
            <w:proofErr w:type="spellStart"/>
            <w:r w:rsidRPr="00772CAC">
              <w:rPr>
                <w:i/>
                <w:iCs/>
                <w:color w:val="000000"/>
                <w:lang w:bidi="bg-BG"/>
              </w:rPr>
              <w:t>доведат</w:t>
            </w:r>
            <w:proofErr w:type="spellEnd"/>
            <w:r w:rsidRPr="00772CAC">
              <w:rPr>
                <w:i/>
                <w:iCs/>
                <w:color w:val="000000"/>
                <w:lang w:bidi="bg-BG"/>
              </w:rPr>
              <w:t xml:space="preserve"> </w:t>
            </w:r>
            <w:proofErr w:type="spellStart"/>
            <w:r w:rsidRPr="00772CAC">
              <w:rPr>
                <w:i/>
                <w:iCs/>
                <w:color w:val="000000"/>
                <w:lang w:bidi="bg-BG"/>
              </w:rPr>
              <w:t>до</w:t>
            </w:r>
            <w:proofErr w:type="spellEnd"/>
            <w:r w:rsidRPr="00772CAC">
              <w:rPr>
                <w:i/>
                <w:iCs/>
                <w:color w:val="000000"/>
                <w:lang w:bidi="bg-BG"/>
              </w:rPr>
              <w:t xml:space="preserve"> </w:t>
            </w:r>
            <w:proofErr w:type="spellStart"/>
            <w:r w:rsidRPr="00772CAC">
              <w:rPr>
                <w:i/>
                <w:iCs/>
                <w:color w:val="000000"/>
                <w:lang w:bidi="bg-BG"/>
              </w:rPr>
              <w:t>непряко</w:t>
            </w:r>
            <w:proofErr w:type="spellEnd"/>
            <w:r w:rsidRPr="00772CAC">
              <w:rPr>
                <w:i/>
                <w:iCs/>
                <w:color w:val="000000"/>
                <w:lang w:bidi="bg-BG"/>
              </w:rPr>
              <w:t xml:space="preserve"> </w:t>
            </w:r>
            <w:proofErr w:type="spellStart"/>
            <w:r w:rsidRPr="00772CAC">
              <w:rPr>
                <w:i/>
                <w:iCs/>
                <w:color w:val="000000"/>
                <w:lang w:bidi="bg-BG"/>
              </w:rPr>
              <w:t>отвеждане</w:t>
            </w:r>
            <w:proofErr w:type="spellEnd"/>
            <w:r w:rsidRPr="00772CAC">
              <w:rPr>
                <w:i/>
                <w:iCs/>
                <w:color w:val="000000"/>
                <w:lang w:bidi="bg-BG"/>
              </w:rPr>
              <w:t xml:space="preserve"> </w:t>
            </w:r>
            <w:proofErr w:type="spellStart"/>
            <w:r w:rsidRPr="00772CAC">
              <w:rPr>
                <w:i/>
                <w:iCs/>
                <w:color w:val="000000"/>
                <w:lang w:bidi="bg-BG"/>
              </w:rPr>
              <w:t>на</w:t>
            </w:r>
            <w:proofErr w:type="spellEnd"/>
            <w:r w:rsidRPr="00772CAC">
              <w:rPr>
                <w:i/>
                <w:iCs/>
                <w:color w:val="000000"/>
                <w:lang w:bidi="bg-BG"/>
              </w:rPr>
              <w:t xml:space="preserve"> </w:t>
            </w:r>
            <w:proofErr w:type="spellStart"/>
            <w:r w:rsidRPr="00772CAC">
              <w:rPr>
                <w:i/>
                <w:iCs/>
                <w:color w:val="000000"/>
                <w:lang w:bidi="bg-BG"/>
              </w:rPr>
              <w:t>приоритетни</w:t>
            </w:r>
            <w:proofErr w:type="spellEnd"/>
            <w:r w:rsidRPr="00772CAC">
              <w:rPr>
                <w:i/>
                <w:iCs/>
                <w:color w:val="000000"/>
                <w:lang w:bidi="bg-BG"/>
              </w:rPr>
              <w:t xml:space="preserve"> </w:t>
            </w:r>
            <w:proofErr w:type="spellStart"/>
            <w:r w:rsidRPr="00772CAC">
              <w:rPr>
                <w:i/>
                <w:iCs/>
                <w:color w:val="000000"/>
                <w:lang w:bidi="bg-BG"/>
              </w:rPr>
              <w:t>вещества</w:t>
            </w:r>
            <w:proofErr w:type="spellEnd"/>
            <w:r w:rsidRPr="00772CAC">
              <w:rPr>
                <w:i/>
                <w:iCs/>
                <w:color w:val="000000"/>
                <w:lang w:bidi="bg-BG"/>
              </w:rPr>
              <w:t xml:space="preserve"> в </w:t>
            </w:r>
            <w:proofErr w:type="spellStart"/>
            <w:r w:rsidRPr="00772CAC">
              <w:rPr>
                <w:i/>
                <w:iCs/>
                <w:color w:val="000000"/>
                <w:lang w:bidi="bg-BG"/>
              </w:rPr>
              <w:t>подземните</w:t>
            </w:r>
            <w:proofErr w:type="spellEnd"/>
            <w:r w:rsidRPr="00772CAC">
              <w:rPr>
                <w:i/>
                <w:iCs/>
                <w:color w:val="000000"/>
                <w:lang w:bidi="bg-BG"/>
              </w:rPr>
              <w:t xml:space="preserve"> </w:t>
            </w:r>
            <w:proofErr w:type="spellStart"/>
            <w:r w:rsidRPr="00772CAC">
              <w:rPr>
                <w:i/>
                <w:iCs/>
                <w:color w:val="000000"/>
                <w:lang w:bidi="bg-BG"/>
              </w:rPr>
              <w:t>води</w:t>
            </w:r>
            <w:proofErr w:type="spellEnd"/>
            <w:r w:rsidRPr="00772CAC">
              <w:rPr>
                <w:i/>
                <w:iCs/>
                <w:color w:val="000000"/>
                <w:lang w:bidi="bg-BG"/>
              </w:rPr>
              <w:t>: т. 4</w:t>
            </w:r>
            <w:r w:rsidR="00BE0EBA" w:rsidRPr="00772CAC">
              <w:rPr>
                <w:i/>
                <w:iCs/>
                <w:color w:val="000000"/>
                <w:lang w:val="bg-BG" w:bidi="bg-BG"/>
              </w:rPr>
              <w:t xml:space="preserve"> </w:t>
            </w:r>
            <w:r w:rsidR="00BE0EBA" w:rsidRPr="00772CAC">
              <w:rPr>
                <w:i/>
                <w:iCs/>
                <w:lang w:val="bg-BG"/>
              </w:rPr>
              <w:t xml:space="preserve">- </w:t>
            </w:r>
            <w:proofErr w:type="spellStart"/>
            <w:r w:rsidRPr="00772CAC">
              <w:rPr>
                <w:i/>
                <w:iCs/>
                <w:color w:val="000000"/>
                <w:lang w:bidi="bg-BG"/>
              </w:rPr>
              <w:t>използването</w:t>
            </w:r>
            <w:proofErr w:type="spellEnd"/>
            <w:r w:rsidRPr="00772CAC">
              <w:rPr>
                <w:i/>
                <w:iCs/>
                <w:color w:val="000000"/>
                <w:lang w:bidi="bg-BG"/>
              </w:rPr>
              <w:t xml:space="preserve"> </w:t>
            </w:r>
            <w:proofErr w:type="spellStart"/>
            <w:r w:rsidRPr="00772CAC">
              <w:rPr>
                <w:i/>
                <w:iCs/>
                <w:color w:val="000000"/>
                <w:lang w:bidi="bg-BG"/>
              </w:rPr>
              <w:t>на</w:t>
            </w:r>
            <w:proofErr w:type="spellEnd"/>
            <w:r w:rsidRPr="00772CAC">
              <w:rPr>
                <w:i/>
                <w:iCs/>
                <w:color w:val="000000"/>
                <w:lang w:bidi="bg-BG"/>
              </w:rPr>
              <w:t xml:space="preserve"> </w:t>
            </w:r>
            <w:proofErr w:type="spellStart"/>
            <w:r w:rsidRPr="00772CAC">
              <w:rPr>
                <w:i/>
                <w:iCs/>
                <w:color w:val="000000"/>
                <w:lang w:bidi="bg-BG"/>
              </w:rPr>
              <w:t>материали</w:t>
            </w:r>
            <w:proofErr w:type="spellEnd"/>
            <w:r w:rsidRPr="00772CAC">
              <w:rPr>
                <w:i/>
                <w:iCs/>
                <w:color w:val="000000"/>
                <w:lang w:bidi="bg-BG"/>
              </w:rPr>
              <w:t xml:space="preserve">, </w:t>
            </w:r>
            <w:proofErr w:type="spellStart"/>
            <w:r w:rsidRPr="00772CAC">
              <w:rPr>
                <w:i/>
                <w:iCs/>
                <w:color w:val="000000"/>
                <w:lang w:bidi="bg-BG"/>
              </w:rPr>
              <w:t>съдържащи</w:t>
            </w:r>
            <w:proofErr w:type="spellEnd"/>
            <w:r w:rsidRPr="00772CAC">
              <w:rPr>
                <w:i/>
                <w:iCs/>
                <w:color w:val="000000"/>
                <w:lang w:bidi="bg-BG"/>
              </w:rPr>
              <w:t xml:space="preserve"> </w:t>
            </w:r>
            <w:proofErr w:type="spellStart"/>
            <w:r w:rsidRPr="00772CAC">
              <w:rPr>
                <w:i/>
                <w:iCs/>
                <w:color w:val="000000"/>
                <w:lang w:bidi="bg-BG"/>
              </w:rPr>
              <w:t>приоритетни</w:t>
            </w:r>
            <w:proofErr w:type="spellEnd"/>
            <w:r w:rsidRPr="00772CAC">
              <w:rPr>
                <w:i/>
                <w:iCs/>
                <w:color w:val="000000"/>
                <w:lang w:bidi="bg-BG"/>
              </w:rPr>
              <w:t xml:space="preserve"> </w:t>
            </w:r>
            <w:proofErr w:type="spellStart"/>
            <w:r w:rsidRPr="00772CAC">
              <w:rPr>
                <w:i/>
                <w:iCs/>
                <w:color w:val="000000"/>
                <w:lang w:bidi="bg-BG"/>
              </w:rPr>
              <w:t>вещества</w:t>
            </w:r>
            <w:proofErr w:type="spellEnd"/>
            <w:r w:rsidRPr="00772CAC">
              <w:rPr>
                <w:i/>
                <w:iCs/>
                <w:color w:val="000000"/>
                <w:lang w:bidi="bg-BG"/>
              </w:rPr>
              <w:t xml:space="preserve">, </w:t>
            </w:r>
            <w:proofErr w:type="spellStart"/>
            <w:r w:rsidRPr="00772CAC">
              <w:rPr>
                <w:i/>
                <w:iCs/>
                <w:color w:val="000000"/>
                <w:lang w:bidi="bg-BG"/>
              </w:rPr>
              <w:t>при</w:t>
            </w:r>
            <w:proofErr w:type="spellEnd"/>
            <w:r w:rsidRPr="00772CAC">
              <w:rPr>
                <w:i/>
                <w:iCs/>
                <w:color w:val="000000"/>
                <w:lang w:bidi="bg-BG"/>
              </w:rPr>
              <w:t xml:space="preserve"> </w:t>
            </w:r>
            <w:proofErr w:type="spellStart"/>
            <w:r w:rsidRPr="00772CAC">
              <w:rPr>
                <w:i/>
                <w:iCs/>
                <w:color w:val="000000"/>
                <w:lang w:bidi="bg-BG"/>
              </w:rPr>
              <w:t>изграждане</w:t>
            </w:r>
            <w:proofErr w:type="spellEnd"/>
            <w:r w:rsidRPr="00772CAC">
              <w:rPr>
                <w:i/>
                <w:iCs/>
                <w:color w:val="000000"/>
                <w:lang w:bidi="bg-BG"/>
              </w:rPr>
              <w:t xml:space="preserve"> </w:t>
            </w:r>
            <w:proofErr w:type="spellStart"/>
            <w:r w:rsidRPr="00772CAC">
              <w:rPr>
                <w:i/>
                <w:iCs/>
                <w:color w:val="000000"/>
                <w:lang w:bidi="bg-BG"/>
              </w:rPr>
              <w:t>на</w:t>
            </w:r>
            <w:proofErr w:type="spellEnd"/>
            <w:r w:rsidRPr="00772CAC">
              <w:rPr>
                <w:i/>
                <w:iCs/>
                <w:color w:val="000000"/>
                <w:lang w:bidi="bg-BG"/>
              </w:rPr>
              <w:t xml:space="preserve"> </w:t>
            </w:r>
            <w:proofErr w:type="spellStart"/>
            <w:r w:rsidRPr="00772CAC">
              <w:rPr>
                <w:i/>
                <w:iCs/>
                <w:color w:val="000000"/>
                <w:lang w:bidi="bg-BG"/>
              </w:rPr>
              <w:t>конструкции</w:t>
            </w:r>
            <w:proofErr w:type="spellEnd"/>
            <w:r w:rsidRPr="00772CAC">
              <w:rPr>
                <w:i/>
                <w:iCs/>
                <w:color w:val="000000"/>
                <w:lang w:bidi="bg-BG"/>
              </w:rPr>
              <w:t xml:space="preserve">, </w:t>
            </w:r>
            <w:proofErr w:type="spellStart"/>
            <w:r w:rsidRPr="00772CAC">
              <w:rPr>
                <w:i/>
                <w:iCs/>
                <w:color w:val="000000"/>
                <w:lang w:bidi="bg-BG"/>
              </w:rPr>
              <w:t>инженерно-строителни</w:t>
            </w:r>
            <w:proofErr w:type="spellEnd"/>
            <w:r w:rsidRPr="00772CAC">
              <w:rPr>
                <w:i/>
                <w:iCs/>
                <w:color w:val="000000"/>
                <w:lang w:bidi="bg-BG"/>
              </w:rPr>
              <w:t xml:space="preserve"> </w:t>
            </w:r>
            <w:proofErr w:type="spellStart"/>
            <w:r w:rsidRPr="00772CAC">
              <w:rPr>
                <w:i/>
                <w:iCs/>
                <w:color w:val="000000"/>
                <w:lang w:bidi="bg-BG"/>
              </w:rPr>
              <w:t>съоръжения</w:t>
            </w:r>
            <w:proofErr w:type="spellEnd"/>
            <w:r w:rsidRPr="00772CAC">
              <w:rPr>
                <w:i/>
                <w:iCs/>
                <w:color w:val="000000"/>
                <w:lang w:bidi="bg-BG"/>
              </w:rPr>
              <w:t xml:space="preserve"> и </w:t>
            </w:r>
            <w:proofErr w:type="spellStart"/>
            <w:r w:rsidRPr="00772CAC">
              <w:rPr>
                <w:i/>
                <w:iCs/>
                <w:color w:val="000000"/>
                <w:lang w:bidi="bg-BG"/>
              </w:rPr>
              <w:t>други</w:t>
            </w:r>
            <w:proofErr w:type="spellEnd"/>
            <w:r w:rsidRPr="00772CAC">
              <w:rPr>
                <w:i/>
                <w:iCs/>
                <w:color w:val="000000"/>
                <w:lang w:bidi="bg-BG"/>
              </w:rPr>
              <w:t xml:space="preserve">, </w:t>
            </w:r>
            <w:proofErr w:type="spellStart"/>
            <w:r w:rsidRPr="00772CAC">
              <w:rPr>
                <w:i/>
                <w:iCs/>
                <w:color w:val="000000"/>
                <w:lang w:bidi="bg-BG"/>
              </w:rPr>
              <w:t>при</w:t>
            </w:r>
            <w:proofErr w:type="spellEnd"/>
            <w:r w:rsidRPr="00772CAC">
              <w:rPr>
                <w:i/>
                <w:iCs/>
                <w:color w:val="000000"/>
                <w:lang w:bidi="bg-BG"/>
              </w:rPr>
              <w:t xml:space="preserve"> </w:t>
            </w:r>
            <w:proofErr w:type="spellStart"/>
            <w:r w:rsidRPr="00772CAC">
              <w:rPr>
                <w:i/>
                <w:iCs/>
                <w:color w:val="000000"/>
                <w:lang w:bidi="bg-BG"/>
              </w:rPr>
              <w:t>които</w:t>
            </w:r>
            <w:proofErr w:type="spellEnd"/>
            <w:r w:rsidRPr="00772CAC">
              <w:rPr>
                <w:i/>
                <w:iCs/>
                <w:color w:val="000000"/>
                <w:lang w:bidi="bg-BG"/>
              </w:rPr>
              <w:t xml:space="preserve"> </w:t>
            </w:r>
            <w:proofErr w:type="spellStart"/>
            <w:r w:rsidRPr="00772CAC">
              <w:rPr>
                <w:i/>
                <w:iCs/>
                <w:color w:val="000000"/>
                <w:lang w:bidi="bg-BG"/>
              </w:rPr>
              <w:t>се</w:t>
            </w:r>
            <w:proofErr w:type="spellEnd"/>
            <w:r w:rsidRPr="00772CAC">
              <w:rPr>
                <w:i/>
                <w:iCs/>
                <w:color w:val="000000"/>
                <w:lang w:bidi="bg-BG"/>
              </w:rPr>
              <w:t xml:space="preserve"> </w:t>
            </w:r>
            <w:proofErr w:type="spellStart"/>
            <w:r w:rsidRPr="00772CAC">
              <w:rPr>
                <w:i/>
                <w:iCs/>
                <w:color w:val="000000"/>
                <w:lang w:bidi="bg-BG"/>
              </w:rPr>
              <w:t>осъществява</w:t>
            </w:r>
            <w:proofErr w:type="spellEnd"/>
            <w:r w:rsidRPr="00772CAC">
              <w:rPr>
                <w:i/>
                <w:iCs/>
                <w:color w:val="000000"/>
                <w:lang w:bidi="bg-BG"/>
              </w:rPr>
              <w:t xml:space="preserve"> </w:t>
            </w:r>
            <w:proofErr w:type="spellStart"/>
            <w:r w:rsidRPr="00772CAC">
              <w:rPr>
                <w:i/>
                <w:iCs/>
                <w:color w:val="000000"/>
                <w:lang w:bidi="bg-BG"/>
              </w:rPr>
              <w:t>или</w:t>
            </w:r>
            <w:proofErr w:type="spellEnd"/>
            <w:r w:rsidRPr="00772CAC">
              <w:rPr>
                <w:i/>
                <w:iCs/>
                <w:color w:val="000000"/>
                <w:lang w:bidi="bg-BG"/>
              </w:rPr>
              <w:t xml:space="preserve"> е </w:t>
            </w:r>
            <w:proofErr w:type="spellStart"/>
            <w:r w:rsidRPr="00772CAC">
              <w:rPr>
                <w:i/>
                <w:iCs/>
                <w:color w:val="000000"/>
                <w:lang w:bidi="bg-BG"/>
              </w:rPr>
              <w:t>възможен</w:t>
            </w:r>
            <w:proofErr w:type="spellEnd"/>
            <w:r w:rsidRPr="00772CAC">
              <w:rPr>
                <w:i/>
                <w:iCs/>
                <w:color w:val="000000"/>
                <w:lang w:bidi="bg-BG"/>
              </w:rPr>
              <w:t xml:space="preserve"> </w:t>
            </w:r>
            <w:proofErr w:type="spellStart"/>
            <w:r w:rsidRPr="00772CAC">
              <w:rPr>
                <w:i/>
                <w:iCs/>
                <w:color w:val="000000"/>
                <w:lang w:bidi="bg-BG"/>
              </w:rPr>
              <w:t>контакт</w:t>
            </w:r>
            <w:proofErr w:type="spellEnd"/>
            <w:r w:rsidRPr="00772CAC">
              <w:rPr>
                <w:i/>
                <w:iCs/>
                <w:color w:val="000000"/>
                <w:lang w:bidi="bg-BG"/>
              </w:rPr>
              <w:t xml:space="preserve"> с </w:t>
            </w:r>
            <w:proofErr w:type="spellStart"/>
            <w:r w:rsidRPr="00772CAC">
              <w:rPr>
                <w:i/>
                <w:iCs/>
                <w:color w:val="000000"/>
                <w:lang w:bidi="bg-BG"/>
              </w:rPr>
              <w:t>подземни</w:t>
            </w:r>
            <w:proofErr w:type="spellEnd"/>
            <w:r w:rsidRPr="00772CAC">
              <w:rPr>
                <w:i/>
                <w:iCs/>
                <w:color w:val="000000"/>
                <w:lang w:bidi="bg-BG"/>
              </w:rPr>
              <w:t xml:space="preserve"> </w:t>
            </w:r>
            <w:proofErr w:type="spellStart"/>
            <w:r w:rsidRPr="00772CAC">
              <w:rPr>
                <w:i/>
                <w:iCs/>
                <w:color w:val="000000"/>
                <w:lang w:bidi="bg-BG"/>
              </w:rPr>
              <w:t>води</w:t>
            </w:r>
            <w:proofErr w:type="spellEnd"/>
            <w:r w:rsidRPr="00772CAC">
              <w:rPr>
                <w:i/>
                <w:iCs/>
                <w:color w:val="000000"/>
                <w:lang w:bidi="bg-BG"/>
              </w:rPr>
              <w:t>“.</w:t>
            </w:r>
          </w:p>
          <w:p w14:paraId="4CFBEF5D" w14:textId="77777777" w:rsidR="00BE0EBA" w:rsidRPr="00772CAC" w:rsidRDefault="00CE41DA" w:rsidP="00BE0EBA">
            <w:pPr>
              <w:pStyle w:val="Bodytext20"/>
              <w:numPr>
                <w:ilvl w:val="0"/>
                <w:numId w:val="5"/>
              </w:numPr>
              <w:shd w:val="clear" w:color="auto" w:fill="auto"/>
              <w:tabs>
                <w:tab w:val="left" w:pos="714"/>
              </w:tabs>
              <w:spacing w:before="0" w:after="0" w:line="240" w:lineRule="auto"/>
              <w:rPr>
                <w:i/>
                <w:iCs/>
              </w:rPr>
            </w:pPr>
            <w:r w:rsidRPr="00772CAC">
              <w:rPr>
                <w:rStyle w:val="Bodytext511pt"/>
                <w:b w:val="0"/>
                <w:bCs w:val="0"/>
                <w:i w:val="0"/>
                <w:iCs w:val="0"/>
                <w:u w:val="none"/>
              </w:rPr>
              <w:t xml:space="preserve">За недопускане и предотвратяване на замърсявания и аварии, по отношение на повърхностните и подземните води е необходимо спазване на изискванията на чл. 131 от ЗВ: </w:t>
            </w:r>
            <w:r w:rsidRPr="00772CAC">
              <w:rPr>
                <w:color w:val="000000"/>
                <w:lang w:bidi="bg-BG"/>
              </w:rPr>
              <w:t>„</w:t>
            </w:r>
            <w:proofErr w:type="spellStart"/>
            <w:r w:rsidRPr="00772CAC">
              <w:rPr>
                <w:color w:val="000000"/>
                <w:lang w:bidi="bg-BG"/>
              </w:rPr>
              <w:t>При</w:t>
            </w:r>
            <w:proofErr w:type="spellEnd"/>
            <w:r w:rsidRPr="00772CAC">
              <w:rPr>
                <w:color w:val="000000"/>
                <w:lang w:bidi="bg-BG"/>
              </w:rPr>
              <w:t xml:space="preserve"> </w:t>
            </w:r>
            <w:proofErr w:type="spellStart"/>
            <w:r w:rsidRPr="00772CAC">
              <w:rPr>
                <w:color w:val="000000"/>
                <w:lang w:bidi="bg-BG"/>
              </w:rPr>
              <w:t>аварийни</w:t>
            </w:r>
            <w:proofErr w:type="spellEnd"/>
            <w:r w:rsidRPr="00772CAC">
              <w:rPr>
                <w:color w:val="000000"/>
                <w:lang w:bidi="bg-BG"/>
              </w:rPr>
              <w:t xml:space="preserve"> </w:t>
            </w:r>
            <w:proofErr w:type="spellStart"/>
            <w:r w:rsidRPr="00772CAC">
              <w:rPr>
                <w:color w:val="000000"/>
                <w:lang w:bidi="bg-BG"/>
              </w:rPr>
              <w:t>случаи</w:t>
            </w:r>
            <w:proofErr w:type="spellEnd"/>
            <w:r w:rsidRPr="00772CAC">
              <w:rPr>
                <w:color w:val="000000"/>
                <w:lang w:bidi="bg-BG"/>
              </w:rPr>
              <w:t xml:space="preserve">, </w:t>
            </w:r>
            <w:proofErr w:type="spellStart"/>
            <w:r w:rsidRPr="00772CAC">
              <w:rPr>
                <w:color w:val="000000"/>
                <w:lang w:bidi="bg-BG"/>
              </w:rPr>
              <w:t>създаващи</w:t>
            </w:r>
            <w:proofErr w:type="spellEnd"/>
            <w:r w:rsidRPr="00772CAC">
              <w:rPr>
                <w:color w:val="000000"/>
                <w:lang w:bidi="bg-BG"/>
              </w:rPr>
              <w:t xml:space="preserve"> </w:t>
            </w:r>
            <w:proofErr w:type="spellStart"/>
            <w:r w:rsidRPr="00772CAC">
              <w:rPr>
                <w:color w:val="000000"/>
                <w:lang w:bidi="bg-BG"/>
              </w:rPr>
              <w:t>предпоставки</w:t>
            </w:r>
            <w:proofErr w:type="spellEnd"/>
            <w:r w:rsidRPr="00772CAC">
              <w:rPr>
                <w:color w:val="000000"/>
                <w:lang w:bidi="bg-BG"/>
              </w:rPr>
              <w:t xml:space="preserve"> </w:t>
            </w:r>
            <w:proofErr w:type="spellStart"/>
            <w:r w:rsidRPr="00772CAC">
              <w:rPr>
                <w:color w:val="000000"/>
                <w:lang w:bidi="bg-BG"/>
              </w:rPr>
              <w:t>за</w:t>
            </w:r>
            <w:proofErr w:type="spellEnd"/>
            <w:r w:rsidRPr="00772CAC">
              <w:rPr>
                <w:color w:val="000000"/>
                <w:lang w:bidi="bg-BG"/>
              </w:rPr>
              <w:t xml:space="preserve"> </w:t>
            </w:r>
            <w:proofErr w:type="spellStart"/>
            <w:r w:rsidRPr="00772CAC">
              <w:rPr>
                <w:color w:val="000000"/>
                <w:lang w:bidi="bg-BG"/>
              </w:rPr>
              <w:t>замърсяване</w:t>
            </w:r>
            <w:proofErr w:type="spellEnd"/>
            <w:r w:rsidRPr="00772CAC">
              <w:rPr>
                <w:color w:val="000000"/>
                <w:lang w:bidi="bg-BG"/>
              </w:rPr>
              <w:t xml:space="preserve"> </w:t>
            </w:r>
            <w:proofErr w:type="spellStart"/>
            <w:r w:rsidRPr="00772CAC">
              <w:rPr>
                <w:color w:val="000000"/>
                <w:lang w:bidi="bg-BG"/>
              </w:rPr>
              <w:t>на</w:t>
            </w:r>
            <w:proofErr w:type="spellEnd"/>
            <w:r w:rsidRPr="00772CAC">
              <w:rPr>
                <w:color w:val="000000"/>
                <w:lang w:bidi="bg-BG"/>
              </w:rPr>
              <w:t xml:space="preserve"> </w:t>
            </w:r>
            <w:proofErr w:type="spellStart"/>
            <w:r w:rsidRPr="00772CAC">
              <w:rPr>
                <w:color w:val="000000"/>
                <w:lang w:bidi="bg-BG"/>
              </w:rPr>
              <w:t>водите</w:t>
            </w:r>
            <w:proofErr w:type="spellEnd"/>
            <w:r w:rsidRPr="00772CAC">
              <w:rPr>
                <w:color w:val="000000"/>
                <w:lang w:bidi="bg-BG"/>
              </w:rPr>
              <w:t xml:space="preserve">, </w:t>
            </w:r>
            <w:proofErr w:type="spellStart"/>
            <w:r w:rsidRPr="00772CAC">
              <w:rPr>
                <w:color w:val="000000"/>
                <w:lang w:bidi="bg-BG"/>
              </w:rPr>
              <w:t>собственикът</w:t>
            </w:r>
            <w:proofErr w:type="spellEnd"/>
            <w:r w:rsidRPr="00772CAC">
              <w:rPr>
                <w:color w:val="000000"/>
                <w:lang w:bidi="bg-BG"/>
              </w:rPr>
              <w:t xml:space="preserve"> </w:t>
            </w:r>
            <w:proofErr w:type="spellStart"/>
            <w:r w:rsidRPr="00772CAC">
              <w:rPr>
                <w:color w:val="000000"/>
                <w:lang w:bidi="bg-BG"/>
              </w:rPr>
              <w:t>или</w:t>
            </w:r>
            <w:proofErr w:type="spellEnd"/>
            <w:r w:rsidRPr="00772CAC">
              <w:rPr>
                <w:color w:val="000000"/>
                <w:lang w:bidi="bg-BG"/>
              </w:rPr>
              <w:t xml:space="preserve"> </w:t>
            </w:r>
            <w:proofErr w:type="spellStart"/>
            <w:r w:rsidRPr="00772CAC">
              <w:rPr>
                <w:color w:val="000000"/>
                <w:lang w:bidi="bg-BG"/>
              </w:rPr>
              <w:t>лицето</w:t>
            </w:r>
            <w:proofErr w:type="spellEnd"/>
            <w:r w:rsidRPr="00772CAC">
              <w:rPr>
                <w:color w:val="000000"/>
                <w:lang w:bidi="bg-BG"/>
              </w:rPr>
              <w:t xml:space="preserve">, </w:t>
            </w:r>
            <w:proofErr w:type="spellStart"/>
            <w:r w:rsidRPr="00772CAC">
              <w:rPr>
                <w:color w:val="000000"/>
                <w:lang w:bidi="bg-BG"/>
              </w:rPr>
              <w:t>експлоатиращо</w:t>
            </w:r>
            <w:proofErr w:type="spellEnd"/>
            <w:r w:rsidRPr="00772CAC">
              <w:rPr>
                <w:color w:val="000000"/>
                <w:lang w:bidi="bg-BG"/>
              </w:rPr>
              <w:t xml:space="preserve"> </w:t>
            </w:r>
            <w:proofErr w:type="spellStart"/>
            <w:r w:rsidRPr="00772CAC">
              <w:rPr>
                <w:color w:val="000000"/>
                <w:lang w:bidi="bg-BG"/>
              </w:rPr>
              <w:t>обекта</w:t>
            </w:r>
            <w:proofErr w:type="spellEnd"/>
            <w:r w:rsidRPr="00772CAC">
              <w:rPr>
                <w:rStyle w:val="Bodytext511pt"/>
                <w:u w:val="none"/>
              </w:rPr>
              <w:t xml:space="preserve"> -</w:t>
            </w:r>
            <w:r w:rsidR="00BE0EBA" w:rsidRPr="00772CAC">
              <w:rPr>
                <w:rStyle w:val="Bodytext511pt"/>
                <w:u w:val="none"/>
              </w:rPr>
              <w:t xml:space="preserve"> </w:t>
            </w:r>
            <w:proofErr w:type="spellStart"/>
            <w:r w:rsidRPr="00772CAC">
              <w:rPr>
                <w:color w:val="000000"/>
                <w:lang w:bidi="bg-BG"/>
              </w:rPr>
              <w:t>източник</w:t>
            </w:r>
            <w:proofErr w:type="spellEnd"/>
            <w:r w:rsidRPr="00772CAC">
              <w:rPr>
                <w:color w:val="000000"/>
                <w:lang w:bidi="bg-BG"/>
              </w:rPr>
              <w:t xml:space="preserve"> </w:t>
            </w:r>
            <w:proofErr w:type="spellStart"/>
            <w:r w:rsidRPr="00772CAC">
              <w:rPr>
                <w:color w:val="000000"/>
                <w:lang w:bidi="bg-BG"/>
              </w:rPr>
              <w:t>на</w:t>
            </w:r>
            <w:proofErr w:type="spellEnd"/>
            <w:r w:rsidRPr="00772CAC">
              <w:rPr>
                <w:color w:val="000000"/>
                <w:lang w:bidi="bg-BG"/>
              </w:rPr>
              <w:t xml:space="preserve"> </w:t>
            </w:r>
            <w:proofErr w:type="spellStart"/>
            <w:r w:rsidRPr="00772CAC">
              <w:rPr>
                <w:color w:val="000000"/>
                <w:lang w:bidi="bg-BG"/>
              </w:rPr>
              <w:t>замърсяване</w:t>
            </w:r>
            <w:proofErr w:type="spellEnd"/>
            <w:r w:rsidRPr="00772CAC">
              <w:rPr>
                <w:color w:val="000000"/>
                <w:lang w:bidi="bg-BG"/>
              </w:rPr>
              <w:t xml:space="preserve">, </w:t>
            </w:r>
            <w:proofErr w:type="spellStart"/>
            <w:r w:rsidRPr="00772CAC">
              <w:rPr>
                <w:color w:val="000000"/>
                <w:lang w:bidi="bg-BG"/>
              </w:rPr>
              <w:t>включително</w:t>
            </w:r>
            <w:proofErr w:type="spellEnd"/>
            <w:r w:rsidRPr="00772CAC">
              <w:rPr>
                <w:color w:val="000000"/>
                <w:lang w:bidi="bg-BG"/>
              </w:rPr>
              <w:t xml:space="preserve"> и </w:t>
            </w:r>
            <w:proofErr w:type="spellStart"/>
            <w:r w:rsidRPr="00772CAC">
              <w:rPr>
                <w:color w:val="000000"/>
                <w:lang w:bidi="bg-BG"/>
              </w:rPr>
              <w:t>насипища</w:t>
            </w:r>
            <w:proofErr w:type="spellEnd"/>
            <w:r w:rsidRPr="00772CAC">
              <w:rPr>
                <w:color w:val="000000"/>
                <w:lang w:bidi="bg-BG"/>
              </w:rPr>
              <w:t xml:space="preserve">, е </w:t>
            </w:r>
            <w:proofErr w:type="spellStart"/>
            <w:r w:rsidRPr="00772CAC">
              <w:rPr>
                <w:color w:val="000000"/>
                <w:lang w:bidi="bg-BG"/>
              </w:rPr>
              <w:t>длъжно</w:t>
            </w:r>
            <w:proofErr w:type="spellEnd"/>
            <w:r w:rsidRPr="00772CAC">
              <w:rPr>
                <w:color w:val="000000"/>
                <w:lang w:bidi="bg-BG"/>
              </w:rPr>
              <w:t xml:space="preserve"> </w:t>
            </w:r>
            <w:proofErr w:type="spellStart"/>
            <w:r w:rsidRPr="00772CAC">
              <w:rPr>
                <w:color w:val="000000"/>
                <w:lang w:bidi="bg-BG"/>
              </w:rPr>
              <w:t>да</w:t>
            </w:r>
            <w:proofErr w:type="spellEnd"/>
            <w:r w:rsidRPr="00772CAC">
              <w:rPr>
                <w:color w:val="000000"/>
                <w:lang w:bidi="bg-BG"/>
              </w:rPr>
              <w:t xml:space="preserve"> </w:t>
            </w:r>
            <w:proofErr w:type="spellStart"/>
            <w:r w:rsidRPr="00772CAC">
              <w:rPr>
                <w:color w:val="000000"/>
                <w:lang w:bidi="bg-BG"/>
              </w:rPr>
              <w:t>вземе</w:t>
            </w:r>
            <w:proofErr w:type="spellEnd"/>
            <w:r w:rsidRPr="00772CAC">
              <w:rPr>
                <w:color w:val="000000"/>
                <w:lang w:bidi="bg-BG"/>
              </w:rPr>
              <w:t xml:space="preserve"> </w:t>
            </w:r>
            <w:proofErr w:type="spellStart"/>
            <w:r w:rsidRPr="00772CAC">
              <w:rPr>
                <w:color w:val="000000"/>
                <w:lang w:bidi="bg-BG"/>
              </w:rPr>
              <w:t>необходимите</w:t>
            </w:r>
            <w:proofErr w:type="spellEnd"/>
            <w:r w:rsidRPr="00772CAC">
              <w:rPr>
                <w:color w:val="000000"/>
                <w:lang w:bidi="bg-BG"/>
              </w:rPr>
              <w:t xml:space="preserve"> </w:t>
            </w:r>
            <w:proofErr w:type="spellStart"/>
            <w:r w:rsidRPr="00772CAC">
              <w:rPr>
                <w:color w:val="000000"/>
                <w:lang w:bidi="bg-BG"/>
              </w:rPr>
              <w:t>мерки</w:t>
            </w:r>
            <w:proofErr w:type="spellEnd"/>
            <w:r w:rsidRPr="00772CAC">
              <w:rPr>
                <w:color w:val="000000"/>
                <w:lang w:bidi="bg-BG"/>
              </w:rPr>
              <w:t xml:space="preserve"> </w:t>
            </w:r>
            <w:proofErr w:type="spellStart"/>
            <w:r w:rsidRPr="00772CAC">
              <w:rPr>
                <w:color w:val="000000"/>
                <w:lang w:bidi="bg-BG"/>
              </w:rPr>
              <w:t>за</w:t>
            </w:r>
            <w:proofErr w:type="spellEnd"/>
            <w:r w:rsidRPr="00772CAC">
              <w:rPr>
                <w:color w:val="000000"/>
                <w:lang w:bidi="bg-BG"/>
              </w:rPr>
              <w:t xml:space="preserve"> </w:t>
            </w:r>
            <w:proofErr w:type="spellStart"/>
            <w:r w:rsidRPr="00772CAC">
              <w:rPr>
                <w:color w:val="000000"/>
                <w:lang w:bidi="bg-BG"/>
              </w:rPr>
              <w:t>ограничаване</w:t>
            </w:r>
            <w:proofErr w:type="spellEnd"/>
            <w:r w:rsidRPr="00772CAC">
              <w:rPr>
                <w:color w:val="000000"/>
                <w:lang w:bidi="bg-BG"/>
              </w:rPr>
              <w:t xml:space="preserve"> </w:t>
            </w:r>
            <w:proofErr w:type="spellStart"/>
            <w:r w:rsidRPr="00772CAC">
              <w:rPr>
                <w:color w:val="000000"/>
                <w:lang w:bidi="bg-BG"/>
              </w:rPr>
              <w:t>ти</w:t>
            </w:r>
            <w:proofErr w:type="spellEnd"/>
            <w:r w:rsidRPr="00772CAC">
              <w:rPr>
                <w:color w:val="000000"/>
                <w:lang w:bidi="bg-BG"/>
              </w:rPr>
              <w:t xml:space="preserve"> </w:t>
            </w:r>
            <w:proofErr w:type="spellStart"/>
            <w:r w:rsidRPr="00772CAC">
              <w:rPr>
                <w:color w:val="000000"/>
                <w:lang w:bidi="bg-BG"/>
              </w:rPr>
              <w:t>ликвидиране</w:t>
            </w:r>
            <w:proofErr w:type="spellEnd"/>
            <w:r w:rsidRPr="00772CAC">
              <w:rPr>
                <w:color w:val="000000"/>
                <w:lang w:bidi="bg-BG"/>
              </w:rPr>
              <w:t xml:space="preserve"> </w:t>
            </w:r>
            <w:proofErr w:type="spellStart"/>
            <w:r w:rsidRPr="00772CAC">
              <w:rPr>
                <w:color w:val="000000"/>
                <w:lang w:bidi="bg-BG"/>
              </w:rPr>
              <w:t>на</w:t>
            </w:r>
            <w:proofErr w:type="spellEnd"/>
            <w:r w:rsidRPr="00772CAC">
              <w:rPr>
                <w:color w:val="000000"/>
                <w:lang w:bidi="bg-BG"/>
              </w:rPr>
              <w:t xml:space="preserve"> </w:t>
            </w:r>
            <w:proofErr w:type="spellStart"/>
            <w:r w:rsidRPr="00772CAC">
              <w:rPr>
                <w:color w:val="000000"/>
                <w:lang w:bidi="bg-BG"/>
              </w:rPr>
              <w:t>последиците</w:t>
            </w:r>
            <w:proofErr w:type="spellEnd"/>
            <w:r w:rsidRPr="00772CAC">
              <w:rPr>
                <w:color w:val="000000"/>
                <w:lang w:bidi="bg-BG"/>
              </w:rPr>
              <w:t xml:space="preserve"> </w:t>
            </w:r>
            <w:proofErr w:type="spellStart"/>
            <w:r w:rsidRPr="00772CAC">
              <w:rPr>
                <w:color w:val="000000"/>
                <w:lang w:bidi="bg-BG"/>
              </w:rPr>
              <w:t>от</w:t>
            </w:r>
            <w:proofErr w:type="spellEnd"/>
            <w:r w:rsidRPr="00772CAC">
              <w:rPr>
                <w:color w:val="000000"/>
                <w:lang w:bidi="bg-BG"/>
              </w:rPr>
              <w:t xml:space="preserve"> </w:t>
            </w:r>
            <w:proofErr w:type="spellStart"/>
            <w:r w:rsidRPr="00772CAC">
              <w:rPr>
                <w:color w:val="000000"/>
                <w:lang w:bidi="bg-BG"/>
              </w:rPr>
              <w:t>замърсяването</w:t>
            </w:r>
            <w:proofErr w:type="spellEnd"/>
            <w:r w:rsidR="00BE0EBA" w:rsidRPr="00772CAC">
              <w:rPr>
                <w:color w:val="000000"/>
                <w:lang w:val="bg-BG" w:bidi="bg-BG"/>
              </w:rPr>
              <w:t>,</w:t>
            </w:r>
            <w:r w:rsidRPr="00772CAC">
              <w:rPr>
                <w:color w:val="000000"/>
                <w:lang w:bidi="bg-BG"/>
              </w:rPr>
              <w:t xml:space="preserve"> </w:t>
            </w:r>
            <w:proofErr w:type="spellStart"/>
            <w:r w:rsidRPr="00772CAC">
              <w:rPr>
                <w:color w:val="000000"/>
                <w:lang w:bidi="bg-BG"/>
              </w:rPr>
              <w:t>съгласно</w:t>
            </w:r>
            <w:proofErr w:type="spellEnd"/>
            <w:r w:rsidRPr="00772CAC">
              <w:rPr>
                <w:color w:val="000000"/>
                <w:lang w:bidi="bg-BG"/>
              </w:rPr>
              <w:t xml:space="preserve"> </w:t>
            </w:r>
            <w:proofErr w:type="spellStart"/>
            <w:r w:rsidRPr="00772CAC">
              <w:rPr>
                <w:color w:val="000000"/>
                <w:lang w:bidi="bg-BG"/>
              </w:rPr>
              <w:lastRenderedPageBreak/>
              <w:t>предварително</w:t>
            </w:r>
            <w:proofErr w:type="spellEnd"/>
            <w:r w:rsidRPr="00772CAC">
              <w:rPr>
                <w:color w:val="000000"/>
                <w:lang w:bidi="bg-BG"/>
              </w:rPr>
              <w:t xml:space="preserve"> </w:t>
            </w:r>
            <w:proofErr w:type="spellStart"/>
            <w:r w:rsidRPr="00772CAC">
              <w:rPr>
                <w:color w:val="000000"/>
                <w:lang w:bidi="bg-BG"/>
              </w:rPr>
              <w:t>изготвен</w:t>
            </w:r>
            <w:proofErr w:type="spellEnd"/>
            <w:r w:rsidRPr="00772CAC">
              <w:rPr>
                <w:color w:val="000000"/>
                <w:lang w:bidi="bg-BG"/>
              </w:rPr>
              <w:t xml:space="preserve"> </w:t>
            </w:r>
            <w:proofErr w:type="spellStart"/>
            <w:r w:rsidRPr="00772CAC">
              <w:rPr>
                <w:color w:val="000000"/>
                <w:lang w:bidi="bg-BG"/>
              </w:rPr>
              <w:t>авариен</w:t>
            </w:r>
            <w:proofErr w:type="spellEnd"/>
            <w:r w:rsidRPr="00772CAC">
              <w:rPr>
                <w:color w:val="000000"/>
                <w:lang w:bidi="bg-BG"/>
              </w:rPr>
              <w:t xml:space="preserve"> </w:t>
            </w:r>
            <w:r w:rsidR="00BE0EBA" w:rsidRPr="00772CAC">
              <w:rPr>
                <w:color w:val="000000"/>
                <w:lang w:val="bg-BG" w:bidi="bg-BG"/>
              </w:rPr>
              <w:t>план</w:t>
            </w:r>
            <w:r w:rsidRPr="00772CAC">
              <w:rPr>
                <w:color w:val="000000"/>
                <w:lang w:bidi="bg-BG"/>
              </w:rPr>
              <w:t xml:space="preserve"> и </w:t>
            </w:r>
            <w:proofErr w:type="spellStart"/>
            <w:r w:rsidRPr="00772CAC">
              <w:rPr>
                <w:color w:val="000000"/>
                <w:lang w:bidi="bg-BG"/>
              </w:rPr>
              <w:t>незабавно</w:t>
            </w:r>
            <w:proofErr w:type="spellEnd"/>
            <w:r w:rsidRPr="00772CAC">
              <w:rPr>
                <w:color w:val="000000"/>
                <w:lang w:bidi="bg-BG"/>
              </w:rPr>
              <w:t xml:space="preserve"> </w:t>
            </w:r>
            <w:proofErr w:type="spellStart"/>
            <w:r w:rsidRPr="00772CAC">
              <w:rPr>
                <w:color w:val="000000"/>
                <w:lang w:bidi="bg-BG"/>
              </w:rPr>
              <w:t>да</w:t>
            </w:r>
            <w:proofErr w:type="spellEnd"/>
            <w:r w:rsidRPr="00772CAC">
              <w:rPr>
                <w:color w:val="000000"/>
                <w:lang w:bidi="bg-BG"/>
              </w:rPr>
              <w:t xml:space="preserve"> </w:t>
            </w:r>
            <w:proofErr w:type="spellStart"/>
            <w:r w:rsidRPr="00772CAC">
              <w:rPr>
                <w:color w:val="000000"/>
                <w:lang w:bidi="bg-BG"/>
              </w:rPr>
              <w:t>уведоми</w:t>
            </w:r>
            <w:proofErr w:type="spellEnd"/>
            <w:r w:rsidRPr="00772CAC">
              <w:rPr>
                <w:color w:val="000000"/>
                <w:lang w:bidi="bg-BG"/>
              </w:rPr>
              <w:t xml:space="preserve"> </w:t>
            </w:r>
            <w:proofErr w:type="spellStart"/>
            <w:r w:rsidRPr="00772CAC">
              <w:rPr>
                <w:color w:val="000000"/>
                <w:lang w:bidi="bg-BG"/>
              </w:rPr>
              <w:t>басейновите</w:t>
            </w:r>
            <w:proofErr w:type="spellEnd"/>
            <w:r w:rsidRPr="00772CAC">
              <w:rPr>
                <w:color w:val="000000"/>
                <w:lang w:bidi="bg-BG"/>
              </w:rPr>
              <w:t xml:space="preserve"> </w:t>
            </w:r>
            <w:proofErr w:type="spellStart"/>
            <w:r w:rsidRPr="00772CAC">
              <w:rPr>
                <w:color w:val="000000"/>
                <w:lang w:bidi="bg-BG"/>
              </w:rPr>
              <w:t>дирекции</w:t>
            </w:r>
            <w:proofErr w:type="spellEnd"/>
            <w:r w:rsidRPr="00772CAC">
              <w:rPr>
                <w:color w:val="000000"/>
                <w:lang w:bidi="bg-BG"/>
              </w:rPr>
              <w:t xml:space="preserve"> и </w:t>
            </w:r>
            <w:proofErr w:type="spellStart"/>
            <w:r w:rsidRPr="00772CAC">
              <w:rPr>
                <w:color w:val="000000"/>
                <w:lang w:bidi="bg-BG"/>
              </w:rPr>
              <w:t>органите</w:t>
            </w:r>
            <w:proofErr w:type="spellEnd"/>
            <w:r w:rsidRPr="00772CAC">
              <w:rPr>
                <w:color w:val="000000"/>
                <w:lang w:bidi="bg-BG"/>
              </w:rPr>
              <w:t xml:space="preserve"> </w:t>
            </w:r>
            <w:proofErr w:type="spellStart"/>
            <w:r w:rsidRPr="00772CAC">
              <w:rPr>
                <w:color w:val="000000"/>
                <w:lang w:bidi="bg-BG"/>
              </w:rPr>
              <w:t>на</w:t>
            </w:r>
            <w:proofErr w:type="spellEnd"/>
            <w:r w:rsidRPr="00772CAC">
              <w:rPr>
                <w:color w:val="000000"/>
                <w:lang w:bidi="bg-BG"/>
              </w:rPr>
              <w:t xml:space="preserve"> </w:t>
            </w:r>
            <w:proofErr w:type="spellStart"/>
            <w:r w:rsidRPr="00772CAC">
              <w:rPr>
                <w:color w:val="000000"/>
                <w:lang w:bidi="bg-BG"/>
              </w:rPr>
              <w:t>Министерството</w:t>
            </w:r>
            <w:proofErr w:type="spellEnd"/>
            <w:r w:rsidRPr="00772CAC">
              <w:rPr>
                <w:color w:val="000000"/>
                <w:lang w:bidi="bg-BG"/>
              </w:rPr>
              <w:t xml:space="preserve"> </w:t>
            </w:r>
            <w:proofErr w:type="spellStart"/>
            <w:r w:rsidRPr="00772CAC">
              <w:rPr>
                <w:color w:val="000000"/>
                <w:lang w:bidi="bg-BG"/>
              </w:rPr>
              <w:t>на</w:t>
            </w:r>
            <w:proofErr w:type="spellEnd"/>
            <w:r w:rsidRPr="00772CAC">
              <w:rPr>
                <w:color w:val="000000"/>
                <w:lang w:bidi="bg-BG"/>
              </w:rPr>
              <w:t xml:space="preserve"> </w:t>
            </w:r>
            <w:proofErr w:type="spellStart"/>
            <w:r w:rsidRPr="00772CAC">
              <w:rPr>
                <w:color w:val="000000"/>
                <w:lang w:bidi="bg-BG"/>
              </w:rPr>
              <w:t>вътрешните</w:t>
            </w:r>
            <w:proofErr w:type="spellEnd"/>
            <w:r w:rsidRPr="00772CAC">
              <w:rPr>
                <w:color w:val="000000"/>
                <w:lang w:bidi="bg-BG"/>
              </w:rPr>
              <w:t xml:space="preserve"> </w:t>
            </w:r>
            <w:proofErr w:type="spellStart"/>
            <w:r w:rsidRPr="00772CAC">
              <w:rPr>
                <w:color w:val="000000"/>
                <w:lang w:bidi="bg-BG"/>
              </w:rPr>
              <w:t>работи</w:t>
            </w:r>
            <w:proofErr w:type="spellEnd"/>
            <w:r w:rsidRPr="00772CAC">
              <w:rPr>
                <w:color w:val="000000"/>
                <w:lang w:bidi="bg-BG"/>
              </w:rPr>
              <w:t>.</w:t>
            </w:r>
          </w:p>
          <w:p w14:paraId="793D7213" w14:textId="77777777" w:rsidR="00BE0EBA" w:rsidRPr="00772CAC" w:rsidRDefault="00CE41DA" w:rsidP="00BE0EBA">
            <w:pPr>
              <w:pStyle w:val="Bodytext20"/>
              <w:numPr>
                <w:ilvl w:val="0"/>
                <w:numId w:val="5"/>
              </w:numPr>
              <w:shd w:val="clear" w:color="auto" w:fill="auto"/>
              <w:tabs>
                <w:tab w:val="left" w:pos="714"/>
              </w:tabs>
              <w:spacing w:before="0" w:after="0" w:line="240" w:lineRule="auto"/>
              <w:rPr>
                <w:i/>
                <w:iCs/>
              </w:rPr>
            </w:pPr>
            <w:r w:rsidRPr="00772CAC">
              <w:rPr>
                <w:color w:val="000000"/>
                <w:lang w:val="bg-BG" w:eastAsia="bg-BG" w:bidi="bg-BG"/>
              </w:rPr>
              <w:t>С цел защита на крайбрежните заливаеми ивици и принадлежащите земи на водохранилищата да се изпълняват разпоредбите на чл. 134 от ЗВ</w:t>
            </w:r>
            <w:r w:rsidR="00BE0EBA" w:rsidRPr="00772CAC">
              <w:rPr>
                <w:color w:val="000000"/>
                <w:lang w:val="bg-BG" w:eastAsia="bg-BG" w:bidi="bg-BG"/>
              </w:rPr>
              <w:t>,</w:t>
            </w:r>
            <w:r w:rsidRPr="00772CAC">
              <w:rPr>
                <w:color w:val="000000"/>
                <w:lang w:val="bg-BG" w:eastAsia="bg-BG" w:bidi="bg-BG"/>
              </w:rPr>
              <w:t xml:space="preserve"> като не се допуска: депониране и третиране на отпадъци: строителство на стопански и жилищни постройки: миенето и обслужването на транспортни средства и техника:</w:t>
            </w:r>
          </w:p>
          <w:p w14:paraId="244806B4" w14:textId="77777777" w:rsidR="00BE0EBA" w:rsidRPr="00772CAC" w:rsidRDefault="00CE41DA" w:rsidP="00BE0EBA">
            <w:pPr>
              <w:pStyle w:val="Bodytext20"/>
              <w:numPr>
                <w:ilvl w:val="0"/>
                <w:numId w:val="5"/>
              </w:numPr>
              <w:shd w:val="clear" w:color="auto" w:fill="auto"/>
              <w:tabs>
                <w:tab w:val="left" w:pos="714"/>
              </w:tabs>
              <w:spacing w:before="0" w:after="0" w:line="240" w:lineRule="auto"/>
              <w:rPr>
                <w:i/>
                <w:iCs/>
              </w:rPr>
            </w:pPr>
            <w:r w:rsidRPr="00772CAC">
              <w:rPr>
                <w:color w:val="000000"/>
                <w:lang w:val="bg-BG" w:eastAsia="bg-BG" w:bidi="bg-BG"/>
              </w:rPr>
              <w:t>Съгласно чл. 143 от ЗВ - За защита от вредното въздействие на водите се забранява - съхраняването или складирането на материали, които в значителна степен биха увеличили унищожителната сила на водата при наводнения:</w:t>
            </w:r>
          </w:p>
          <w:p w14:paraId="780A221A" w14:textId="120B9DD1" w:rsidR="00CE41DA" w:rsidRPr="00772CAC" w:rsidRDefault="00CE41DA" w:rsidP="00BE0EBA">
            <w:pPr>
              <w:pStyle w:val="Bodytext20"/>
              <w:numPr>
                <w:ilvl w:val="0"/>
                <w:numId w:val="5"/>
              </w:numPr>
              <w:shd w:val="clear" w:color="auto" w:fill="auto"/>
              <w:tabs>
                <w:tab w:val="left" w:pos="714"/>
              </w:tabs>
              <w:spacing w:before="0" w:after="0" w:line="240" w:lineRule="auto"/>
              <w:rPr>
                <w:i/>
                <w:iCs/>
              </w:rPr>
            </w:pPr>
            <w:r w:rsidRPr="00772CAC">
              <w:rPr>
                <w:color w:val="000000"/>
                <w:lang w:val="bg-BG" w:eastAsia="bg-BG" w:bidi="bg-BG"/>
              </w:rPr>
              <w:t>Инвестиционни проекти и намерения, произтичащи от НСОС и Плана за действие към нея, предвиждащи водовземане и/или ползване от подземни и повърхностни води, както и такива, които ще се реализират в близост до водни обекти, зони за защита на питейните води и СОЗ</w:t>
            </w:r>
            <w:r w:rsidR="00BE0EBA" w:rsidRPr="00772CAC">
              <w:rPr>
                <w:color w:val="000000"/>
                <w:lang w:val="bg-BG" w:eastAsia="bg-BG" w:bidi="bg-BG"/>
              </w:rPr>
              <w:t>,</w:t>
            </w:r>
            <w:r w:rsidRPr="00772CAC">
              <w:rPr>
                <w:color w:val="000000"/>
                <w:lang w:val="bg-BG" w:eastAsia="bg-BG" w:bidi="bg-BG"/>
              </w:rPr>
              <w:t xml:space="preserve"> подлежат на самостоятелна оценка за допустимост спрямо екологичните цели и планираните мерки за постигане добро състояние на водите</w:t>
            </w:r>
            <w:r w:rsidR="00BE0EBA" w:rsidRPr="00772CAC">
              <w:rPr>
                <w:color w:val="000000"/>
                <w:lang w:val="bg-BG" w:eastAsia="bg-BG" w:bidi="bg-BG"/>
              </w:rPr>
              <w:t>,</w:t>
            </w:r>
            <w:r w:rsidRPr="00772CAC">
              <w:rPr>
                <w:color w:val="000000"/>
                <w:lang w:val="bg-BG" w:eastAsia="bg-BG" w:bidi="bg-BG"/>
              </w:rPr>
              <w:t xml:space="preserve"> определени в ПУРБ и спрямо целите на управлението на риска от наводнения и предвидените мерки в ПУР</w:t>
            </w:r>
            <w:r w:rsidR="00BE0EBA" w:rsidRPr="00772CAC">
              <w:rPr>
                <w:color w:val="000000"/>
                <w:lang w:val="bg-BG" w:eastAsia="bg-BG" w:bidi="bg-BG"/>
              </w:rPr>
              <w:t>Н</w:t>
            </w:r>
            <w:r w:rsidRPr="00772CAC">
              <w:rPr>
                <w:color w:val="000000"/>
                <w:lang w:val="bg-BG" w:eastAsia="bg-BG" w:bidi="bg-BG"/>
              </w:rPr>
              <w:t>.</w:t>
            </w:r>
          </w:p>
          <w:bookmarkEnd w:id="7"/>
          <w:p w14:paraId="37CB3037" w14:textId="77777777" w:rsidR="00CE41DA" w:rsidRPr="00772CAC" w:rsidRDefault="00CE41DA" w:rsidP="00BE0EBA">
            <w:pPr>
              <w:pStyle w:val="Bodytext20"/>
              <w:shd w:val="clear" w:color="auto" w:fill="auto"/>
              <w:spacing w:before="0" w:after="0" w:line="240" w:lineRule="auto"/>
            </w:pPr>
            <w:r w:rsidRPr="00772CAC">
              <w:rPr>
                <w:color w:val="000000"/>
                <w:lang w:val="bg-BG" w:eastAsia="bg-BG" w:bidi="bg-BG"/>
              </w:rPr>
              <w:t>Съгласно § 1. ат.1 от Допълнителните разпоредби към ЗВ:</w:t>
            </w:r>
          </w:p>
          <w:p w14:paraId="25E60D5E" w14:textId="7FCD9FBD" w:rsidR="00BE0EBA" w:rsidRPr="00772CAC" w:rsidRDefault="00BE0EBA" w:rsidP="00BE0EBA">
            <w:pPr>
              <w:pStyle w:val="ListParagraph"/>
              <w:numPr>
                <w:ilvl w:val="0"/>
                <w:numId w:val="7"/>
              </w:numPr>
              <w:ind w:left="0" w:firstLine="0"/>
              <w:jc w:val="both"/>
              <w:rPr>
                <w:sz w:val="22"/>
                <w:szCs w:val="22"/>
              </w:rPr>
            </w:pPr>
            <w:r w:rsidRPr="00772CAC">
              <w:rPr>
                <w:color w:val="000000"/>
                <w:sz w:val="22"/>
                <w:szCs w:val="22"/>
                <w:lang w:bidi="bg-BG"/>
              </w:rPr>
              <w:t>„</w:t>
            </w:r>
            <w:r w:rsidR="00CE41DA" w:rsidRPr="00772CAC">
              <w:rPr>
                <w:color w:val="000000"/>
                <w:sz w:val="22"/>
                <w:szCs w:val="22"/>
                <w:lang w:bidi="bg-BG"/>
              </w:rPr>
              <w:t>принадлежащи земи на водохранилища</w:t>
            </w:r>
            <w:r w:rsidRPr="00772CAC">
              <w:rPr>
                <w:color w:val="000000"/>
                <w:sz w:val="22"/>
                <w:szCs w:val="22"/>
                <w:lang w:bidi="bg-BG"/>
              </w:rPr>
              <w:t>“</w:t>
            </w:r>
            <w:r w:rsidR="00CE41DA" w:rsidRPr="00772CAC">
              <w:rPr>
                <w:color w:val="000000"/>
                <w:sz w:val="22"/>
                <w:szCs w:val="22"/>
                <w:lang w:bidi="bg-BG"/>
              </w:rPr>
              <w:t xml:space="preserve"> са земите, които се заливат при най-високо водно ниво на водохранилището, определено за преливане на водно количество с оразмерителна обезпеченост</w:t>
            </w:r>
            <w:r w:rsidRPr="00772CAC">
              <w:rPr>
                <w:color w:val="000000"/>
                <w:sz w:val="22"/>
                <w:szCs w:val="22"/>
                <w:lang w:bidi="bg-BG"/>
              </w:rPr>
              <w:t>;</w:t>
            </w:r>
          </w:p>
          <w:p w14:paraId="487F4500" w14:textId="77777777" w:rsidR="00BE0EBA" w:rsidRPr="00772CAC" w:rsidRDefault="00BE0EBA" w:rsidP="00BE0EBA">
            <w:pPr>
              <w:pStyle w:val="ListParagraph"/>
              <w:numPr>
                <w:ilvl w:val="0"/>
                <w:numId w:val="7"/>
              </w:numPr>
              <w:ind w:left="0" w:firstLine="0"/>
              <w:jc w:val="both"/>
              <w:rPr>
                <w:sz w:val="22"/>
                <w:szCs w:val="22"/>
              </w:rPr>
            </w:pPr>
            <w:r w:rsidRPr="00772CAC">
              <w:rPr>
                <w:color w:val="000000"/>
                <w:sz w:val="22"/>
                <w:szCs w:val="22"/>
                <w:lang w:bidi="bg-BG"/>
              </w:rPr>
              <w:t>„</w:t>
            </w:r>
            <w:r w:rsidR="00CE41DA" w:rsidRPr="00772CAC">
              <w:rPr>
                <w:color w:val="000000"/>
                <w:sz w:val="22"/>
                <w:szCs w:val="22"/>
                <w:lang w:bidi="bg-BG"/>
              </w:rPr>
              <w:t>воден обект</w:t>
            </w:r>
            <w:r w:rsidRPr="00772CAC">
              <w:rPr>
                <w:color w:val="000000"/>
                <w:sz w:val="22"/>
                <w:szCs w:val="22"/>
                <w:lang w:bidi="bg-BG"/>
              </w:rPr>
              <w:t>“</w:t>
            </w:r>
            <w:r w:rsidR="00CE41DA" w:rsidRPr="00772CAC">
              <w:rPr>
                <w:color w:val="000000"/>
                <w:sz w:val="22"/>
                <w:szCs w:val="22"/>
                <w:lang w:bidi="bg-BG"/>
              </w:rPr>
              <w:t xml:space="preserve"> е 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r w:rsidRPr="00772CAC">
              <w:rPr>
                <w:color w:val="000000"/>
                <w:sz w:val="22"/>
                <w:szCs w:val="22"/>
                <w:lang w:bidi="bg-BG"/>
              </w:rPr>
              <w:t>;</w:t>
            </w:r>
          </w:p>
          <w:p w14:paraId="56BD3AD7" w14:textId="2C972D99" w:rsidR="00CE41DA" w:rsidRPr="00772CAC" w:rsidRDefault="00BE0EBA" w:rsidP="00CE41DA">
            <w:pPr>
              <w:pStyle w:val="ListParagraph"/>
              <w:numPr>
                <w:ilvl w:val="0"/>
                <w:numId w:val="7"/>
              </w:numPr>
              <w:ind w:left="0" w:firstLine="0"/>
              <w:jc w:val="both"/>
              <w:rPr>
                <w:sz w:val="22"/>
                <w:szCs w:val="22"/>
              </w:rPr>
            </w:pPr>
            <w:r w:rsidRPr="00772CAC">
              <w:rPr>
                <w:color w:val="000000"/>
                <w:sz w:val="22"/>
                <w:szCs w:val="22"/>
                <w:lang w:bidi="bg-BG"/>
              </w:rPr>
              <w:t>„</w:t>
            </w:r>
            <w:r w:rsidR="00CE41DA" w:rsidRPr="00772CAC">
              <w:rPr>
                <w:color w:val="000000"/>
                <w:sz w:val="22"/>
                <w:szCs w:val="22"/>
                <w:lang w:bidi="bg-BG"/>
              </w:rPr>
              <w:t>крайбрежни за</w:t>
            </w:r>
            <w:r w:rsidRPr="00772CAC">
              <w:rPr>
                <w:color w:val="000000"/>
                <w:sz w:val="22"/>
                <w:szCs w:val="22"/>
                <w:lang w:bidi="bg-BG"/>
              </w:rPr>
              <w:t>ли</w:t>
            </w:r>
            <w:r w:rsidR="00CE41DA" w:rsidRPr="00772CAC">
              <w:rPr>
                <w:color w:val="000000"/>
                <w:sz w:val="22"/>
                <w:szCs w:val="22"/>
                <w:lang w:bidi="bg-BG"/>
              </w:rPr>
              <w:t>ваеми ивици на реките</w:t>
            </w:r>
            <w:r w:rsidRPr="00772CAC">
              <w:rPr>
                <w:color w:val="000000"/>
                <w:sz w:val="22"/>
                <w:szCs w:val="22"/>
                <w:lang w:bidi="bg-BG"/>
              </w:rPr>
              <w:t>:“</w:t>
            </w:r>
            <w:r w:rsidR="00CE41DA" w:rsidRPr="00772CAC">
              <w:rPr>
                <w:color w:val="000000"/>
                <w:sz w:val="22"/>
                <w:szCs w:val="22"/>
                <w:lang w:bidi="bg-BG"/>
              </w:rPr>
              <w:t xml:space="preserve"> са земите</w:t>
            </w:r>
            <w:r w:rsidR="00CE41DA" w:rsidRPr="00772CAC">
              <w:rPr>
                <w:rStyle w:val="Bodytext511pt"/>
                <w:b w:val="0"/>
                <w:bCs w:val="0"/>
                <w:u w:val="none"/>
              </w:rPr>
              <w:t xml:space="preserve">, </w:t>
            </w:r>
            <w:r w:rsidR="00CE41DA" w:rsidRPr="00772CAC">
              <w:rPr>
                <w:color w:val="000000"/>
                <w:sz w:val="22"/>
                <w:szCs w:val="22"/>
                <w:lang w:bidi="bg-BG"/>
              </w:rPr>
              <w:t xml:space="preserve">които се заливат: а) в границите на корекциите на реките в населените места и между реката и дигите - при наличие на диги: при протичане на средномногогодишните максимални водни количества с обезпеченост 5 на сто или </w:t>
            </w:r>
            <w:r w:rsidR="00CE41DA" w:rsidRPr="00772CAC">
              <w:rPr>
                <w:color w:val="000000"/>
                <w:sz w:val="22"/>
                <w:szCs w:val="22"/>
                <w:lang w:bidi="bg-BG"/>
              </w:rPr>
              <w:lastRenderedPageBreak/>
              <w:t>повторяемост веднъж на 20 години - за речни участъци с неизградени корекции или защитни съоръжения</w:t>
            </w:r>
            <w:r w:rsidRPr="00772CAC">
              <w:rPr>
                <w:color w:val="000000"/>
                <w:sz w:val="22"/>
                <w:szCs w:val="22"/>
                <w:lang w:bidi="bg-BG"/>
              </w:rPr>
              <w:t>.</w:t>
            </w:r>
          </w:p>
        </w:tc>
        <w:tc>
          <w:tcPr>
            <w:tcW w:w="2170" w:type="dxa"/>
            <w:shd w:val="clear" w:color="auto" w:fill="auto"/>
          </w:tcPr>
          <w:p w14:paraId="4D7C61B2" w14:textId="77777777" w:rsidR="00CE41DA" w:rsidRDefault="00CE41DA" w:rsidP="006C08EA">
            <w:pPr>
              <w:jc w:val="both"/>
              <w:rPr>
                <w:sz w:val="22"/>
                <w:szCs w:val="22"/>
              </w:rPr>
            </w:pPr>
          </w:p>
          <w:p w14:paraId="6031D732" w14:textId="77777777" w:rsidR="001048ED" w:rsidRDefault="001048ED" w:rsidP="006C08EA">
            <w:pPr>
              <w:jc w:val="both"/>
              <w:rPr>
                <w:sz w:val="22"/>
                <w:szCs w:val="22"/>
              </w:rPr>
            </w:pPr>
          </w:p>
          <w:p w14:paraId="36882F0E" w14:textId="77777777" w:rsidR="001048ED" w:rsidRDefault="001048ED" w:rsidP="006C08EA">
            <w:pPr>
              <w:jc w:val="both"/>
              <w:rPr>
                <w:sz w:val="22"/>
                <w:szCs w:val="22"/>
              </w:rPr>
            </w:pPr>
          </w:p>
          <w:p w14:paraId="14F35DB8" w14:textId="77777777" w:rsidR="001048ED" w:rsidRDefault="001048ED" w:rsidP="006C08EA">
            <w:pPr>
              <w:jc w:val="both"/>
              <w:rPr>
                <w:sz w:val="22"/>
                <w:szCs w:val="22"/>
              </w:rPr>
            </w:pPr>
          </w:p>
          <w:p w14:paraId="778D6F6B" w14:textId="77777777" w:rsidR="001048ED" w:rsidRDefault="001048ED" w:rsidP="006C08EA">
            <w:pPr>
              <w:jc w:val="both"/>
              <w:rPr>
                <w:sz w:val="22"/>
                <w:szCs w:val="22"/>
              </w:rPr>
            </w:pPr>
          </w:p>
          <w:p w14:paraId="5F21C8F0" w14:textId="77777777" w:rsidR="001048ED" w:rsidRDefault="001048ED" w:rsidP="006C08EA">
            <w:pPr>
              <w:jc w:val="both"/>
              <w:rPr>
                <w:sz w:val="22"/>
                <w:szCs w:val="22"/>
              </w:rPr>
            </w:pPr>
          </w:p>
          <w:p w14:paraId="197E7F5C" w14:textId="77777777" w:rsidR="001048ED" w:rsidRDefault="001048ED" w:rsidP="006C08EA">
            <w:pPr>
              <w:jc w:val="both"/>
              <w:rPr>
                <w:sz w:val="22"/>
                <w:szCs w:val="22"/>
              </w:rPr>
            </w:pPr>
          </w:p>
          <w:p w14:paraId="0AC9B20D" w14:textId="77777777" w:rsidR="001048ED" w:rsidRDefault="001048ED" w:rsidP="006C08EA">
            <w:pPr>
              <w:jc w:val="both"/>
              <w:rPr>
                <w:sz w:val="22"/>
                <w:szCs w:val="22"/>
              </w:rPr>
            </w:pPr>
          </w:p>
          <w:p w14:paraId="49CBF1F8" w14:textId="77777777" w:rsidR="001048ED" w:rsidRDefault="001048ED" w:rsidP="006C08EA">
            <w:pPr>
              <w:jc w:val="both"/>
              <w:rPr>
                <w:sz w:val="22"/>
                <w:szCs w:val="22"/>
              </w:rPr>
            </w:pPr>
          </w:p>
          <w:p w14:paraId="38820204" w14:textId="77777777" w:rsidR="001048ED" w:rsidRDefault="001048ED" w:rsidP="006C08EA">
            <w:pPr>
              <w:jc w:val="both"/>
              <w:rPr>
                <w:sz w:val="22"/>
                <w:szCs w:val="22"/>
              </w:rPr>
            </w:pPr>
          </w:p>
          <w:p w14:paraId="44E82FF0" w14:textId="77777777" w:rsidR="001048ED" w:rsidRDefault="001048ED" w:rsidP="006C08EA">
            <w:pPr>
              <w:jc w:val="both"/>
              <w:rPr>
                <w:sz w:val="22"/>
                <w:szCs w:val="22"/>
              </w:rPr>
            </w:pPr>
          </w:p>
          <w:p w14:paraId="4ECA497E" w14:textId="77777777" w:rsidR="001048ED" w:rsidRDefault="001048ED" w:rsidP="006C08EA">
            <w:pPr>
              <w:jc w:val="both"/>
              <w:rPr>
                <w:sz w:val="22"/>
                <w:szCs w:val="22"/>
              </w:rPr>
            </w:pPr>
          </w:p>
          <w:p w14:paraId="5902C33D" w14:textId="77777777" w:rsidR="001048ED" w:rsidRDefault="001048ED" w:rsidP="006C08EA">
            <w:pPr>
              <w:jc w:val="both"/>
              <w:rPr>
                <w:sz w:val="22"/>
                <w:szCs w:val="22"/>
              </w:rPr>
            </w:pPr>
          </w:p>
          <w:p w14:paraId="20C62854" w14:textId="77777777" w:rsidR="001048ED" w:rsidRDefault="001048ED" w:rsidP="006C08EA">
            <w:pPr>
              <w:jc w:val="both"/>
              <w:rPr>
                <w:sz w:val="22"/>
                <w:szCs w:val="22"/>
              </w:rPr>
            </w:pPr>
          </w:p>
          <w:p w14:paraId="159A74D3" w14:textId="77777777" w:rsidR="001048ED" w:rsidRDefault="001048ED" w:rsidP="006C08EA">
            <w:pPr>
              <w:jc w:val="both"/>
              <w:rPr>
                <w:sz w:val="22"/>
                <w:szCs w:val="22"/>
              </w:rPr>
            </w:pPr>
          </w:p>
          <w:p w14:paraId="19EA0E86" w14:textId="0BE6B414" w:rsidR="001048ED" w:rsidRDefault="001048ED" w:rsidP="006C08EA">
            <w:pPr>
              <w:jc w:val="both"/>
              <w:rPr>
                <w:sz w:val="22"/>
                <w:szCs w:val="22"/>
              </w:rPr>
            </w:pPr>
            <w:r>
              <w:rPr>
                <w:sz w:val="22"/>
                <w:szCs w:val="22"/>
              </w:rPr>
              <w:t>В ДЕО е отразена актуализацията на ПУРБ 2022-2027 г. и ПУРН 2022-2027 г., вкл. в т. 2 на ДЕО е представена актуално информация за РЗПР</w:t>
            </w:r>
            <w:r w:rsidR="00E55341">
              <w:rPr>
                <w:sz w:val="22"/>
                <w:szCs w:val="22"/>
              </w:rPr>
              <w:t>Н</w:t>
            </w:r>
            <w:r>
              <w:rPr>
                <w:sz w:val="22"/>
                <w:szCs w:val="22"/>
              </w:rPr>
              <w:t xml:space="preserve"> с източник Актуализацията на ПОРН</w:t>
            </w:r>
            <w:r w:rsidR="00E55341">
              <w:rPr>
                <w:sz w:val="22"/>
                <w:szCs w:val="22"/>
              </w:rPr>
              <w:t xml:space="preserve"> 2022-2027 г</w:t>
            </w:r>
            <w:r>
              <w:rPr>
                <w:sz w:val="22"/>
                <w:szCs w:val="22"/>
              </w:rPr>
              <w:t>.</w:t>
            </w:r>
          </w:p>
          <w:p w14:paraId="0950175F" w14:textId="609D43CB" w:rsidR="001048ED" w:rsidRDefault="001048ED" w:rsidP="006C08EA">
            <w:pPr>
              <w:jc w:val="both"/>
              <w:rPr>
                <w:sz w:val="22"/>
                <w:szCs w:val="22"/>
              </w:rPr>
            </w:pPr>
          </w:p>
          <w:p w14:paraId="0C3EAA00" w14:textId="5B0C8103" w:rsidR="001048ED" w:rsidRDefault="001048ED" w:rsidP="006C08EA">
            <w:pPr>
              <w:jc w:val="both"/>
              <w:rPr>
                <w:sz w:val="22"/>
                <w:szCs w:val="22"/>
              </w:rPr>
            </w:pPr>
          </w:p>
          <w:p w14:paraId="09BE4714" w14:textId="63B98ED3" w:rsidR="001048ED" w:rsidRDefault="001048ED" w:rsidP="006C08EA">
            <w:pPr>
              <w:jc w:val="both"/>
              <w:rPr>
                <w:sz w:val="22"/>
                <w:szCs w:val="22"/>
              </w:rPr>
            </w:pPr>
          </w:p>
          <w:p w14:paraId="60A91635" w14:textId="51C5DC20" w:rsidR="001048ED" w:rsidRDefault="001048ED" w:rsidP="006C08EA">
            <w:pPr>
              <w:jc w:val="both"/>
              <w:rPr>
                <w:sz w:val="22"/>
                <w:szCs w:val="22"/>
              </w:rPr>
            </w:pPr>
          </w:p>
          <w:p w14:paraId="2E9A8E8B" w14:textId="7A5B38F1" w:rsidR="001048ED" w:rsidRDefault="001048ED" w:rsidP="006C08EA">
            <w:pPr>
              <w:jc w:val="both"/>
              <w:rPr>
                <w:sz w:val="22"/>
                <w:szCs w:val="22"/>
              </w:rPr>
            </w:pPr>
          </w:p>
          <w:p w14:paraId="18A47C93" w14:textId="794BD32A" w:rsidR="001048ED" w:rsidRDefault="001048ED" w:rsidP="006C08EA">
            <w:pPr>
              <w:jc w:val="both"/>
              <w:rPr>
                <w:sz w:val="22"/>
                <w:szCs w:val="22"/>
              </w:rPr>
            </w:pPr>
          </w:p>
          <w:p w14:paraId="6CF0E233" w14:textId="0AD439CE" w:rsidR="001048ED" w:rsidRDefault="001048ED" w:rsidP="006C08EA">
            <w:pPr>
              <w:jc w:val="both"/>
              <w:rPr>
                <w:sz w:val="22"/>
                <w:szCs w:val="22"/>
              </w:rPr>
            </w:pPr>
            <w:r>
              <w:rPr>
                <w:sz w:val="22"/>
                <w:szCs w:val="22"/>
              </w:rPr>
              <w:t>Отразено в т. 1.4 от ДЕО.</w:t>
            </w:r>
          </w:p>
          <w:p w14:paraId="0ABA4D62" w14:textId="28376F43" w:rsidR="001048ED" w:rsidRDefault="001048ED" w:rsidP="006C08EA">
            <w:pPr>
              <w:jc w:val="both"/>
              <w:rPr>
                <w:sz w:val="22"/>
                <w:szCs w:val="22"/>
              </w:rPr>
            </w:pPr>
          </w:p>
          <w:p w14:paraId="71B41BD4" w14:textId="77777777" w:rsidR="001048ED" w:rsidRDefault="001048ED" w:rsidP="006C08EA">
            <w:pPr>
              <w:jc w:val="both"/>
              <w:rPr>
                <w:sz w:val="22"/>
                <w:szCs w:val="22"/>
              </w:rPr>
            </w:pPr>
          </w:p>
          <w:p w14:paraId="7C640710" w14:textId="246FDFA2" w:rsidR="001048ED" w:rsidRDefault="001048ED" w:rsidP="006C08EA">
            <w:pPr>
              <w:jc w:val="both"/>
              <w:rPr>
                <w:sz w:val="22"/>
                <w:szCs w:val="22"/>
              </w:rPr>
            </w:pPr>
          </w:p>
          <w:p w14:paraId="72E31633" w14:textId="77777777" w:rsidR="001048ED" w:rsidRDefault="001048ED" w:rsidP="006C08EA">
            <w:pPr>
              <w:jc w:val="both"/>
              <w:rPr>
                <w:sz w:val="22"/>
                <w:szCs w:val="22"/>
              </w:rPr>
            </w:pPr>
          </w:p>
          <w:p w14:paraId="6B4AB040" w14:textId="77777777" w:rsidR="001048ED" w:rsidRDefault="001048ED" w:rsidP="006C08EA">
            <w:pPr>
              <w:jc w:val="both"/>
              <w:rPr>
                <w:sz w:val="22"/>
                <w:szCs w:val="22"/>
              </w:rPr>
            </w:pPr>
          </w:p>
          <w:p w14:paraId="7E963BC8" w14:textId="77777777" w:rsidR="001048ED" w:rsidRDefault="001048ED" w:rsidP="006C08EA">
            <w:pPr>
              <w:jc w:val="both"/>
              <w:rPr>
                <w:sz w:val="22"/>
                <w:szCs w:val="22"/>
              </w:rPr>
            </w:pPr>
          </w:p>
          <w:p w14:paraId="2AC46FC6" w14:textId="77777777" w:rsidR="001048ED" w:rsidRDefault="001048ED" w:rsidP="006C08EA">
            <w:pPr>
              <w:jc w:val="both"/>
              <w:rPr>
                <w:sz w:val="22"/>
                <w:szCs w:val="22"/>
              </w:rPr>
            </w:pPr>
          </w:p>
          <w:p w14:paraId="33667C4D" w14:textId="77777777" w:rsidR="001048ED" w:rsidRDefault="001048ED" w:rsidP="006C08EA">
            <w:pPr>
              <w:jc w:val="both"/>
              <w:rPr>
                <w:sz w:val="22"/>
                <w:szCs w:val="22"/>
              </w:rPr>
            </w:pPr>
          </w:p>
          <w:p w14:paraId="19CEBAF9" w14:textId="77777777" w:rsidR="001048ED" w:rsidRDefault="001048ED" w:rsidP="006C08EA">
            <w:pPr>
              <w:jc w:val="both"/>
              <w:rPr>
                <w:sz w:val="22"/>
                <w:szCs w:val="22"/>
              </w:rPr>
            </w:pPr>
          </w:p>
          <w:p w14:paraId="10E5C9B5" w14:textId="77777777" w:rsidR="001048ED" w:rsidRDefault="001048ED" w:rsidP="006C08EA">
            <w:pPr>
              <w:jc w:val="both"/>
              <w:rPr>
                <w:sz w:val="22"/>
                <w:szCs w:val="22"/>
              </w:rPr>
            </w:pPr>
          </w:p>
          <w:p w14:paraId="4383D789" w14:textId="77777777" w:rsidR="001048ED" w:rsidRDefault="001048ED" w:rsidP="006C08EA">
            <w:pPr>
              <w:jc w:val="both"/>
              <w:rPr>
                <w:sz w:val="22"/>
                <w:szCs w:val="22"/>
              </w:rPr>
            </w:pPr>
          </w:p>
          <w:p w14:paraId="7FFDDBF8" w14:textId="77777777" w:rsidR="001048ED" w:rsidRDefault="001048ED" w:rsidP="006C08EA">
            <w:pPr>
              <w:jc w:val="both"/>
              <w:rPr>
                <w:sz w:val="22"/>
                <w:szCs w:val="22"/>
              </w:rPr>
            </w:pPr>
          </w:p>
          <w:p w14:paraId="3E5C3576" w14:textId="77777777" w:rsidR="001048ED" w:rsidRDefault="001048ED" w:rsidP="006C08EA">
            <w:pPr>
              <w:jc w:val="both"/>
              <w:rPr>
                <w:sz w:val="22"/>
                <w:szCs w:val="22"/>
              </w:rPr>
            </w:pPr>
          </w:p>
          <w:p w14:paraId="1032AABC" w14:textId="77777777" w:rsidR="001048ED" w:rsidRDefault="001048ED" w:rsidP="006C08EA">
            <w:pPr>
              <w:jc w:val="both"/>
              <w:rPr>
                <w:sz w:val="22"/>
                <w:szCs w:val="22"/>
              </w:rPr>
            </w:pPr>
          </w:p>
          <w:p w14:paraId="7E92442B" w14:textId="77777777" w:rsidR="001048ED" w:rsidRDefault="001048ED" w:rsidP="006C08EA">
            <w:pPr>
              <w:jc w:val="both"/>
              <w:rPr>
                <w:sz w:val="22"/>
                <w:szCs w:val="22"/>
              </w:rPr>
            </w:pPr>
          </w:p>
          <w:p w14:paraId="6CB1FC77" w14:textId="77777777" w:rsidR="001048ED" w:rsidRDefault="001048ED" w:rsidP="006C08EA">
            <w:pPr>
              <w:jc w:val="both"/>
              <w:rPr>
                <w:sz w:val="22"/>
                <w:szCs w:val="22"/>
              </w:rPr>
            </w:pPr>
          </w:p>
          <w:p w14:paraId="4710C6AB" w14:textId="77777777" w:rsidR="001048ED" w:rsidRDefault="001048ED" w:rsidP="006C08EA">
            <w:pPr>
              <w:jc w:val="both"/>
              <w:rPr>
                <w:sz w:val="22"/>
                <w:szCs w:val="22"/>
              </w:rPr>
            </w:pPr>
          </w:p>
          <w:p w14:paraId="13FFEDA0" w14:textId="77777777" w:rsidR="001048ED" w:rsidRDefault="001048ED" w:rsidP="006C08EA">
            <w:pPr>
              <w:jc w:val="both"/>
              <w:rPr>
                <w:sz w:val="22"/>
                <w:szCs w:val="22"/>
              </w:rPr>
            </w:pPr>
          </w:p>
          <w:p w14:paraId="64E33306" w14:textId="77777777" w:rsidR="001048ED" w:rsidRDefault="001048ED" w:rsidP="006C08EA">
            <w:pPr>
              <w:jc w:val="both"/>
              <w:rPr>
                <w:sz w:val="22"/>
                <w:szCs w:val="22"/>
              </w:rPr>
            </w:pPr>
          </w:p>
          <w:p w14:paraId="7EDD5FB4" w14:textId="77777777" w:rsidR="001048ED" w:rsidRDefault="001048ED" w:rsidP="006C08EA">
            <w:pPr>
              <w:jc w:val="both"/>
              <w:rPr>
                <w:sz w:val="22"/>
                <w:szCs w:val="22"/>
              </w:rPr>
            </w:pPr>
          </w:p>
          <w:p w14:paraId="50B1C612" w14:textId="77777777" w:rsidR="001048ED" w:rsidRDefault="001048ED" w:rsidP="006C08EA">
            <w:pPr>
              <w:jc w:val="both"/>
              <w:rPr>
                <w:sz w:val="22"/>
                <w:szCs w:val="22"/>
              </w:rPr>
            </w:pPr>
          </w:p>
          <w:p w14:paraId="1725A08E" w14:textId="77777777" w:rsidR="001048ED" w:rsidRDefault="001048ED" w:rsidP="006C08EA">
            <w:pPr>
              <w:jc w:val="both"/>
              <w:rPr>
                <w:sz w:val="22"/>
                <w:szCs w:val="22"/>
              </w:rPr>
            </w:pPr>
          </w:p>
          <w:p w14:paraId="5625DD0B" w14:textId="77777777" w:rsidR="001048ED" w:rsidRDefault="001048ED" w:rsidP="006C08EA">
            <w:pPr>
              <w:jc w:val="both"/>
              <w:rPr>
                <w:sz w:val="22"/>
                <w:szCs w:val="22"/>
              </w:rPr>
            </w:pPr>
          </w:p>
          <w:p w14:paraId="120621B8" w14:textId="77777777" w:rsidR="001048ED" w:rsidRDefault="001048ED" w:rsidP="006C08EA">
            <w:pPr>
              <w:jc w:val="both"/>
              <w:rPr>
                <w:sz w:val="22"/>
                <w:szCs w:val="22"/>
              </w:rPr>
            </w:pPr>
          </w:p>
          <w:p w14:paraId="3EE6D6FD" w14:textId="77777777" w:rsidR="001048ED" w:rsidRDefault="001048ED" w:rsidP="006C08EA">
            <w:pPr>
              <w:jc w:val="both"/>
              <w:rPr>
                <w:sz w:val="22"/>
                <w:szCs w:val="22"/>
              </w:rPr>
            </w:pPr>
          </w:p>
          <w:p w14:paraId="7D55A51A" w14:textId="77777777" w:rsidR="001048ED" w:rsidRDefault="001048ED" w:rsidP="006C08EA">
            <w:pPr>
              <w:jc w:val="both"/>
              <w:rPr>
                <w:sz w:val="22"/>
                <w:szCs w:val="22"/>
              </w:rPr>
            </w:pPr>
          </w:p>
          <w:p w14:paraId="2F735A32" w14:textId="77777777" w:rsidR="001048ED" w:rsidRDefault="001048ED" w:rsidP="006C08EA">
            <w:pPr>
              <w:jc w:val="both"/>
              <w:rPr>
                <w:sz w:val="22"/>
                <w:szCs w:val="22"/>
              </w:rPr>
            </w:pPr>
          </w:p>
          <w:p w14:paraId="65C77FED" w14:textId="77777777" w:rsidR="001048ED" w:rsidRDefault="001048ED" w:rsidP="006C08EA">
            <w:pPr>
              <w:jc w:val="both"/>
              <w:rPr>
                <w:sz w:val="22"/>
                <w:szCs w:val="22"/>
              </w:rPr>
            </w:pPr>
            <w:r>
              <w:rPr>
                <w:sz w:val="22"/>
                <w:szCs w:val="22"/>
              </w:rPr>
              <w:lastRenderedPageBreak/>
              <w:t>В т. 2.1.3. на ДЕО е представена информация за състоянието на компонент води от ПУРБ, вкл. са представени и данни от актуалната междинна оценка</w:t>
            </w:r>
            <w:r w:rsidR="00560640">
              <w:rPr>
                <w:sz w:val="22"/>
                <w:szCs w:val="22"/>
              </w:rPr>
              <w:t>.</w:t>
            </w:r>
          </w:p>
          <w:p w14:paraId="20E45B99" w14:textId="77777777" w:rsidR="00560640" w:rsidRDefault="00560640" w:rsidP="006C08EA">
            <w:pPr>
              <w:jc w:val="both"/>
              <w:rPr>
                <w:sz w:val="22"/>
                <w:szCs w:val="22"/>
              </w:rPr>
            </w:pPr>
          </w:p>
          <w:p w14:paraId="129FE742" w14:textId="77777777" w:rsidR="00560640" w:rsidRDefault="00560640" w:rsidP="006C08EA">
            <w:pPr>
              <w:jc w:val="both"/>
              <w:rPr>
                <w:sz w:val="22"/>
                <w:szCs w:val="22"/>
              </w:rPr>
            </w:pPr>
          </w:p>
          <w:p w14:paraId="49F48ABD" w14:textId="77777777" w:rsidR="00560640" w:rsidRDefault="00560640" w:rsidP="006C08EA">
            <w:pPr>
              <w:jc w:val="both"/>
              <w:rPr>
                <w:sz w:val="22"/>
                <w:szCs w:val="22"/>
              </w:rPr>
            </w:pPr>
          </w:p>
          <w:p w14:paraId="550EA640" w14:textId="77777777" w:rsidR="00560640" w:rsidRDefault="00560640" w:rsidP="006C08EA">
            <w:pPr>
              <w:jc w:val="both"/>
              <w:rPr>
                <w:sz w:val="22"/>
                <w:szCs w:val="22"/>
              </w:rPr>
            </w:pPr>
            <w:r>
              <w:rPr>
                <w:sz w:val="22"/>
                <w:szCs w:val="22"/>
              </w:rPr>
              <w:t>Отразено в т. 2.1.3 от ДЕО.</w:t>
            </w:r>
          </w:p>
          <w:p w14:paraId="3C5BCC63" w14:textId="77777777" w:rsidR="00560640" w:rsidRDefault="00560640" w:rsidP="006C08EA">
            <w:pPr>
              <w:jc w:val="both"/>
              <w:rPr>
                <w:sz w:val="22"/>
                <w:szCs w:val="22"/>
              </w:rPr>
            </w:pPr>
          </w:p>
          <w:p w14:paraId="6D1478D1" w14:textId="77777777" w:rsidR="00560640" w:rsidRDefault="00560640" w:rsidP="006C08EA">
            <w:pPr>
              <w:jc w:val="both"/>
              <w:rPr>
                <w:sz w:val="22"/>
                <w:szCs w:val="22"/>
              </w:rPr>
            </w:pPr>
          </w:p>
          <w:p w14:paraId="56699819" w14:textId="77777777" w:rsidR="00560640" w:rsidRDefault="00560640" w:rsidP="006C08EA">
            <w:pPr>
              <w:jc w:val="both"/>
              <w:rPr>
                <w:sz w:val="22"/>
                <w:szCs w:val="22"/>
              </w:rPr>
            </w:pPr>
          </w:p>
          <w:p w14:paraId="1F578358" w14:textId="77777777" w:rsidR="00560640" w:rsidRDefault="00560640" w:rsidP="006C08EA">
            <w:pPr>
              <w:jc w:val="both"/>
              <w:rPr>
                <w:sz w:val="22"/>
                <w:szCs w:val="22"/>
              </w:rPr>
            </w:pPr>
          </w:p>
          <w:p w14:paraId="4389AC36" w14:textId="77777777" w:rsidR="00560640" w:rsidRDefault="00560640" w:rsidP="006C08EA">
            <w:pPr>
              <w:jc w:val="both"/>
              <w:rPr>
                <w:sz w:val="22"/>
                <w:szCs w:val="22"/>
              </w:rPr>
            </w:pPr>
          </w:p>
          <w:p w14:paraId="0AF04610" w14:textId="77777777" w:rsidR="00560640" w:rsidRDefault="00560640" w:rsidP="006C08EA">
            <w:pPr>
              <w:jc w:val="both"/>
              <w:rPr>
                <w:sz w:val="22"/>
                <w:szCs w:val="22"/>
              </w:rPr>
            </w:pPr>
          </w:p>
          <w:p w14:paraId="5FBC0948" w14:textId="77777777" w:rsidR="00560640" w:rsidRDefault="00560640" w:rsidP="006C08EA">
            <w:pPr>
              <w:jc w:val="both"/>
              <w:rPr>
                <w:sz w:val="22"/>
                <w:szCs w:val="22"/>
              </w:rPr>
            </w:pPr>
          </w:p>
          <w:p w14:paraId="29770DFB" w14:textId="77777777" w:rsidR="00560640" w:rsidRDefault="00560640" w:rsidP="006C08EA">
            <w:pPr>
              <w:jc w:val="both"/>
              <w:rPr>
                <w:sz w:val="22"/>
                <w:szCs w:val="22"/>
              </w:rPr>
            </w:pPr>
          </w:p>
          <w:p w14:paraId="330925D3" w14:textId="77777777" w:rsidR="00560640" w:rsidRDefault="00560640" w:rsidP="006C08EA">
            <w:pPr>
              <w:jc w:val="both"/>
              <w:rPr>
                <w:sz w:val="22"/>
                <w:szCs w:val="22"/>
              </w:rPr>
            </w:pPr>
            <w:r>
              <w:rPr>
                <w:sz w:val="22"/>
                <w:szCs w:val="22"/>
              </w:rPr>
              <w:t>Отразено в т. 2.1.3 на ДЕО и в обобщен вид в т. 4 на ДЕО.</w:t>
            </w:r>
          </w:p>
          <w:p w14:paraId="7E93FB1A" w14:textId="77777777" w:rsidR="00560640" w:rsidRDefault="00560640" w:rsidP="006C08EA">
            <w:pPr>
              <w:jc w:val="both"/>
              <w:rPr>
                <w:sz w:val="22"/>
                <w:szCs w:val="22"/>
              </w:rPr>
            </w:pPr>
          </w:p>
          <w:p w14:paraId="587E5055" w14:textId="77777777" w:rsidR="00560640" w:rsidRDefault="00560640" w:rsidP="006C08EA">
            <w:pPr>
              <w:jc w:val="both"/>
              <w:rPr>
                <w:sz w:val="22"/>
                <w:szCs w:val="22"/>
              </w:rPr>
            </w:pPr>
          </w:p>
          <w:p w14:paraId="2E30B8C8" w14:textId="77777777" w:rsidR="00560640" w:rsidRDefault="00560640" w:rsidP="006C08EA">
            <w:pPr>
              <w:jc w:val="both"/>
              <w:rPr>
                <w:sz w:val="22"/>
                <w:szCs w:val="22"/>
              </w:rPr>
            </w:pPr>
          </w:p>
          <w:p w14:paraId="56B6A10B" w14:textId="77777777" w:rsidR="00560640" w:rsidRDefault="00560640" w:rsidP="006C08EA">
            <w:pPr>
              <w:jc w:val="both"/>
              <w:rPr>
                <w:sz w:val="22"/>
                <w:szCs w:val="22"/>
              </w:rPr>
            </w:pPr>
          </w:p>
          <w:p w14:paraId="252FE10B" w14:textId="77777777" w:rsidR="00560640" w:rsidRDefault="00D411B3" w:rsidP="006C08EA">
            <w:pPr>
              <w:jc w:val="both"/>
              <w:rPr>
                <w:sz w:val="22"/>
                <w:szCs w:val="22"/>
              </w:rPr>
            </w:pPr>
            <w:r>
              <w:rPr>
                <w:sz w:val="22"/>
                <w:szCs w:val="22"/>
              </w:rPr>
              <w:t>Взето е предвид. Отразено е в т. 5 на ДЕО.</w:t>
            </w:r>
          </w:p>
          <w:p w14:paraId="7F3C63B7" w14:textId="77777777" w:rsidR="00D411B3" w:rsidRDefault="00D411B3" w:rsidP="006C08EA">
            <w:pPr>
              <w:jc w:val="both"/>
              <w:rPr>
                <w:sz w:val="22"/>
                <w:szCs w:val="22"/>
              </w:rPr>
            </w:pPr>
          </w:p>
          <w:p w14:paraId="50876BF2" w14:textId="77777777" w:rsidR="00D411B3" w:rsidRDefault="00D411B3" w:rsidP="006C08EA">
            <w:pPr>
              <w:jc w:val="both"/>
              <w:rPr>
                <w:sz w:val="22"/>
                <w:szCs w:val="22"/>
              </w:rPr>
            </w:pPr>
          </w:p>
          <w:p w14:paraId="4FE366CF" w14:textId="77777777" w:rsidR="00D411B3" w:rsidRDefault="00D411B3" w:rsidP="006C08EA">
            <w:pPr>
              <w:jc w:val="both"/>
              <w:rPr>
                <w:sz w:val="22"/>
                <w:szCs w:val="22"/>
              </w:rPr>
            </w:pPr>
          </w:p>
          <w:p w14:paraId="35EE07E8" w14:textId="77777777" w:rsidR="00D411B3" w:rsidRDefault="00D411B3" w:rsidP="006C08EA">
            <w:pPr>
              <w:jc w:val="both"/>
              <w:rPr>
                <w:sz w:val="22"/>
                <w:szCs w:val="22"/>
              </w:rPr>
            </w:pPr>
          </w:p>
          <w:p w14:paraId="558202BB" w14:textId="77777777" w:rsidR="00D411B3" w:rsidRDefault="00D411B3" w:rsidP="006C08EA">
            <w:pPr>
              <w:jc w:val="both"/>
              <w:rPr>
                <w:sz w:val="22"/>
                <w:szCs w:val="22"/>
              </w:rPr>
            </w:pPr>
          </w:p>
          <w:p w14:paraId="42D05A63" w14:textId="77777777" w:rsidR="00D411B3" w:rsidRDefault="00D411B3" w:rsidP="006C08EA">
            <w:pPr>
              <w:jc w:val="both"/>
              <w:rPr>
                <w:sz w:val="22"/>
                <w:szCs w:val="22"/>
              </w:rPr>
            </w:pPr>
            <w:r>
              <w:rPr>
                <w:sz w:val="22"/>
                <w:szCs w:val="22"/>
              </w:rPr>
              <w:t>Отразено в т. 6 на ДЕО.</w:t>
            </w:r>
          </w:p>
          <w:p w14:paraId="7CF25C60" w14:textId="537CE29D" w:rsidR="00D411B3" w:rsidRDefault="00D411B3" w:rsidP="006C08EA">
            <w:pPr>
              <w:jc w:val="both"/>
              <w:rPr>
                <w:sz w:val="22"/>
                <w:szCs w:val="22"/>
              </w:rPr>
            </w:pPr>
            <w:r>
              <w:rPr>
                <w:sz w:val="22"/>
                <w:szCs w:val="22"/>
              </w:rPr>
              <w:t>Отразено в т. 7 на ДЕО.</w:t>
            </w:r>
          </w:p>
          <w:p w14:paraId="790E8FDA" w14:textId="3EB190D6" w:rsidR="00D411B3" w:rsidRDefault="00D411B3" w:rsidP="006C08EA">
            <w:pPr>
              <w:jc w:val="both"/>
              <w:rPr>
                <w:sz w:val="22"/>
                <w:szCs w:val="22"/>
              </w:rPr>
            </w:pPr>
          </w:p>
          <w:p w14:paraId="3D0E3849" w14:textId="65921A7D" w:rsidR="00D411B3" w:rsidRDefault="00D411B3" w:rsidP="006C08EA">
            <w:pPr>
              <w:jc w:val="both"/>
              <w:rPr>
                <w:sz w:val="22"/>
                <w:szCs w:val="22"/>
              </w:rPr>
            </w:pPr>
          </w:p>
          <w:p w14:paraId="310F22AD" w14:textId="2CB20497" w:rsidR="00D411B3" w:rsidRDefault="00D411B3" w:rsidP="006C08EA">
            <w:pPr>
              <w:jc w:val="both"/>
              <w:rPr>
                <w:sz w:val="22"/>
                <w:szCs w:val="22"/>
              </w:rPr>
            </w:pPr>
          </w:p>
          <w:p w14:paraId="4466E21B" w14:textId="39FD0A10" w:rsidR="00D411B3" w:rsidRDefault="00D411B3" w:rsidP="006C08EA">
            <w:pPr>
              <w:jc w:val="both"/>
              <w:rPr>
                <w:sz w:val="22"/>
                <w:szCs w:val="22"/>
              </w:rPr>
            </w:pPr>
          </w:p>
          <w:p w14:paraId="3B77E300" w14:textId="55700C09" w:rsidR="00D411B3" w:rsidRDefault="00D411B3" w:rsidP="006C08EA">
            <w:pPr>
              <w:jc w:val="both"/>
              <w:rPr>
                <w:sz w:val="22"/>
                <w:szCs w:val="22"/>
              </w:rPr>
            </w:pPr>
            <w:r>
              <w:rPr>
                <w:sz w:val="22"/>
                <w:szCs w:val="22"/>
              </w:rPr>
              <w:t>Отразено в т. 2.1.3 и т. 6 на ДЕО.</w:t>
            </w:r>
          </w:p>
          <w:p w14:paraId="468A9A20" w14:textId="4E478F4C" w:rsidR="00D411B3" w:rsidRDefault="00D411B3" w:rsidP="006C08EA">
            <w:pPr>
              <w:jc w:val="both"/>
              <w:rPr>
                <w:sz w:val="22"/>
                <w:szCs w:val="22"/>
              </w:rPr>
            </w:pPr>
          </w:p>
          <w:p w14:paraId="2A513000" w14:textId="07AB3E3B" w:rsidR="00D411B3" w:rsidRDefault="00D411B3" w:rsidP="006C08EA">
            <w:pPr>
              <w:jc w:val="both"/>
              <w:rPr>
                <w:sz w:val="22"/>
                <w:szCs w:val="22"/>
              </w:rPr>
            </w:pPr>
          </w:p>
          <w:p w14:paraId="4F7F02D2" w14:textId="569C24A1" w:rsidR="00D411B3" w:rsidRDefault="00D411B3" w:rsidP="006C08EA">
            <w:pPr>
              <w:jc w:val="both"/>
              <w:rPr>
                <w:sz w:val="22"/>
                <w:szCs w:val="22"/>
              </w:rPr>
            </w:pPr>
          </w:p>
          <w:p w14:paraId="3F36155F" w14:textId="18DEB209" w:rsidR="00D411B3" w:rsidRDefault="00D411B3" w:rsidP="006C08EA">
            <w:pPr>
              <w:jc w:val="both"/>
              <w:rPr>
                <w:sz w:val="22"/>
                <w:szCs w:val="22"/>
              </w:rPr>
            </w:pPr>
          </w:p>
          <w:p w14:paraId="3260B28D" w14:textId="42AE964D" w:rsidR="00D411B3" w:rsidRDefault="00D411B3" w:rsidP="006C08EA">
            <w:pPr>
              <w:jc w:val="both"/>
              <w:rPr>
                <w:sz w:val="22"/>
                <w:szCs w:val="22"/>
              </w:rPr>
            </w:pPr>
          </w:p>
          <w:p w14:paraId="3EC8E1F6" w14:textId="3B9179FA" w:rsidR="00D411B3" w:rsidRDefault="00D411B3" w:rsidP="006C08EA">
            <w:pPr>
              <w:jc w:val="both"/>
              <w:rPr>
                <w:sz w:val="22"/>
                <w:szCs w:val="22"/>
              </w:rPr>
            </w:pPr>
          </w:p>
          <w:p w14:paraId="57013CF7" w14:textId="3EBD0140" w:rsidR="00D411B3" w:rsidRDefault="00D411B3" w:rsidP="006C08EA">
            <w:pPr>
              <w:jc w:val="both"/>
              <w:rPr>
                <w:sz w:val="22"/>
                <w:szCs w:val="22"/>
              </w:rPr>
            </w:pPr>
            <w:r>
              <w:rPr>
                <w:sz w:val="22"/>
                <w:szCs w:val="22"/>
              </w:rPr>
              <w:t>Отразен</w:t>
            </w:r>
            <w:r w:rsidR="00E55341">
              <w:rPr>
                <w:sz w:val="22"/>
                <w:szCs w:val="22"/>
              </w:rPr>
              <w:t>и са като мерки</w:t>
            </w:r>
            <w:r>
              <w:rPr>
                <w:sz w:val="22"/>
                <w:szCs w:val="22"/>
              </w:rPr>
              <w:t xml:space="preserve"> в т. 7 на ДЕО.</w:t>
            </w:r>
          </w:p>
          <w:p w14:paraId="34873661" w14:textId="4E285930" w:rsidR="00D411B3" w:rsidRPr="00772CAC" w:rsidRDefault="00D411B3" w:rsidP="006C08EA">
            <w:pPr>
              <w:jc w:val="both"/>
              <w:rPr>
                <w:sz w:val="22"/>
                <w:szCs w:val="22"/>
              </w:rPr>
            </w:pPr>
          </w:p>
        </w:tc>
      </w:tr>
      <w:tr w:rsidR="00DF1369" w:rsidRPr="00772CAC" w14:paraId="00511E6A" w14:textId="77777777" w:rsidTr="006C08EA">
        <w:trPr>
          <w:jc w:val="center"/>
        </w:trPr>
        <w:tc>
          <w:tcPr>
            <w:tcW w:w="771" w:type="dxa"/>
            <w:shd w:val="clear" w:color="auto" w:fill="auto"/>
            <w:vAlign w:val="center"/>
          </w:tcPr>
          <w:p w14:paraId="41C9FDFC" w14:textId="77777777" w:rsidR="00142FEF" w:rsidRPr="00772CAC" w:rsidRDefault="00142FEF"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0B02B137" w14:textId="77777777" w:rsidR="00142FEF" w:rsidRPr="00772CAC" w:rsidRDefault="00056F24" w:rsidP="006C08EA">
            <w:pPr>
              <w:jc w:val="center"/>
              <w:rPr>
                <w:rFonts w:eastAsia="Calibri"/>
                <w:b/>
                <w:bCs/>
                <w:sz w:val="22"/>
                <w:szCs w:val="22"/>
              </w:rPr>
            </w:pPr>
            <w:r w:rsidRPr="00772CAC">
              <w:rPr>
                <w:rFonts w:eastAsia="Calibri"/>
                <w:b/>
                <w:bCs/>
                <w:sz w:val="22"/>
                <w:szCs w:val="22"/>
              </w:rPr>
              <w:t>Басейнова Дирекция „Черноморски район“,</w:t>
            </w:r>
          </w:p>
          <w:p w14:paraId="7D2172C0" w14:textId="2FCC337E" w:rsidR="00056F24" w:rsidRPr="00772CAC" w:rsidRDefault="00056F24" w:rsidP="006C08EA">
            <w:pPr>
              <w:jc w:val="center"/>
              <w:rPr>
                <w:rFonts w:eastAsia="Calibri"/>
                <w:b/>
                <w:bCs/>
                <w:sz w:val="22"/>
                <w:szCs w:val="22"/>
              </w:rPr>
            </w:pPr>
            <w:r w:rsidRPr="00772CAC">
              <w:rPr>
                <w:rFonts w:eastAsia="Calibri"/>
                <w:b/>
                <w:bCs/>
                <w:sz w:val="22"/>
                <w:szCs w:val="22"/>
              </w:rPr>
              <w:t>на вх. № 04-01-11-1130/08.07.2022 г.</w:t>
            </w:r>
          </w:p>
        </w:tc>
        <w:tc>
          <w:tcPr>
            <w:tcW w:w="9436" w:type="dxa"/>
            <w:shd w:val="clear" w:color="auto" w:fill="auto"/>
          </w:tcPr>
          <w:p w14:paraId="080D1C7D" w14:textId="77777777" w:rsidR="00056F24" w:rsidRPr="00772CAC" w:rsidRDefault="00056F24" w:rsidP="00D11C48">
            <w:pPr>
              <w:shd w:val="clear" w:color="auto" w:fill="FFFFFF"/>
              <w:tabs>
                <w:tab w:val="left" w:leader="dot" w:pos="567"/>
              </w:tabs>
              <w:jc w:val="both"/>
              <w:rPr>
                <w:rFonts w:eastAsia="MS Mincho"/>
                <w:sz w:val="22"/>
                <w:szCs w:val="22"/>
                <w:lang w:eastAsia="en-US"/>
              </w:rPr>
            </w:pPr>
            <w:r w:rsidRPr="00772CAC">
              <w:rPr>
                <w:sz w:val="22"/>
                <w:szCs w:val="22"/>
              </w:rPr>
              <w:t xml:space="preserve">Във връзка с писмо относно Задание за определяне на обхвата и съдържанието на Доклад за екологична оценка на Национална стратегия за околна среда и План за Действие към нея, съгласно чл. 19а, т. 3 от </w:t>
            </w:r>
            <w:r w:rsidRPr="00772CAC">
              <w:rPr>
                <w:rFonts w:eastAsia="MS Mincho"/>
                <w:sz w:val="22"/>
                <w:szCs w:val="22"/>
              </w:rPr>
              <w:t>Наредбата за условията и реда за извършване на екологична оценка на планове и програми и след преглед на Заданието за ЕО</w:t>
            </w:r>
            <w:r w:rsidRPr="00772CAC">
              <w:rPr>
                <w:sz w:val="22"/>
                <w:szCs w:val="22"/>
              </w:rPr>
              <w:t xml:space="preserve"> и съпътстващата го документация, на интернет страницата на Министерството  на околната среда и водите, изразявам следното становище: </w:t>
            </w:r>
            <w:r w:rsidRPr="00772CAC">
              <w:rPr>
                <w:rFonts w:eastAsia="MS Mincho"/>
                <w:sz w:val="22"/>
                <w:szCs w:val="22"/>
              </w:rPr>
              <w:t xml:space="preserve"> </w:t>
            </w:r>
          </w:p>
          <w:p w14:paraId="7A0AA48C" w14:textId="77777777" w:rsidR="00056F24" w:rsidRPr="00772CAC" w:rsidRDefault="00056F24" w:rsidP="00D11C48">
            <w:pPr>
              <w:shd w:val="clear" w:color="auto" w:fill="FFFFFF"/>
              <w:tabs>
                <w:tab w:val="left" w:leader="dot" w:pos="567"/>
              </w:tabs>
              <w:jc w:val="both"/>
              <w:rPr>
                <w:rFonts w:eastAsia="MS Mincho"/>
                <w:sz w:val="22"/>
                <w:szCs w:val="22"/>
              </w:rPr>
            </w:pPr>
          </w:p>
          <w:p w14:paraId="05579775" w14:textId="6383BF1C" w:rsidR="00056F24" w:rsidRPr="00772CAC" w:rsidRDefault="00056F24" w:rsidP="00D11C48">
            <w:pPr>
              <w:numPr>
                <w:ilvl w:val="0"/>
                <w:numId w:val="8"/>
              </w:numPr>
              <w:shd w:val="clear" w:color="auto" w:fill="FFFFFF"/>
              <w:tabs>
                <w:tab w:val="left" w:leader="dot" w:pos="567"/>
              </w:tabs>
              <w:overflowPunct w:val="0"/>
              <w:autoSpaceDE w:val="0"/>
              <w:autoSpaceDN w:val="0"/>
              <w:adjustRightInd w:val="0"/>
              <w:ind w:left="0" w:firstLine="0"/>
              <w:jc w:val="both"/>
              <w:rPr>
                <w:rFonts w:eastAsia="MS Mincho"/>
                <w:sz w:val="22"/>
                <w:szCs w:val="22"/>
              </w:rPr>
            </w:pPr>
            <w:r w:rsidRPr="00772CAC">
              <w:rPr>
                <w:rFonts w:eastAsia="MS Mincho"/>
                <w:sz w:val="22"/>
                <w:szCs w:val="22"/>
              </w:rPr>
              <w:t>БДЧР е изразила становище с изх. №26-00-5388/А8/16.12.2021 г. по чл. 155, ал.1, т.23 от Закона за водите (ЗВ) за Проект на Национална стратегия за околна среда (НСОС) и План за действие към нея до Дирекция „Национална служба за защита на природата“ МОСВ.</w:t>
            </w:r>
          </w:p>
          <w:p w14:paraId="0C5A1C14" w14:textId="77777777" w:rsidR="00056F24" w:rsidRPr="00772CAC" w:rsidRDefault="00056F24" w:rsidP="00D11C48">
            <w:pPr>
              <w:shd w:val="clear" w:color="auto" w:fill="FFFFFF"/>
              <w:tabs>
                <w:tab w:val="left" w:leader="dot" w:pos="567"/>
              </w:tabs>
              <w:jc w:val="both"/>
              <w:rPr>
                <w:rFonts w:eastAsia="MS Mincho"/>
                <w:sz w:val="22"/>
                <w:szCs w:val="22"/>
              </w:rPr>
            </w:pPr>
          </w:p>
          <w:p w14:paraId="77F3E40F" w14:textId="77777777" w:rsidR="00056F24" w:rsidRPr="00772CAC" w:rsidRDefault="00056F24" w:rsidP="00D11C48">
            <w:pPr>
              <w:numPr>
                <w:ilvl w:val="0"/>
                <w:numId w:val="8"/>
              </w:numPr>
              <w:shd w:val="clear" w:color="auto" w:fill="FFFFFF"/>
              <w:tabs>
                <w:tab w:val="left" w:leader="dot" w:pos="567"/>
              </w:tabs>
              <w:overflowPunct w:val="0"/>
              <w:autoSpaceDE w:val="0"/>
              <w:autoSpaceDN w:val="0"/>
              <w:adjustRightInd w:val="0"/>
              <w:ind w:left="0" w:firstLine="0"/>
              <w:jc w:val="both"/>
              <w:rPr>
                <w:rFonts w:eastAsia="MS Mincho"/>
                <w:sz w:val="22"/>
                <w:szCs w:val="22"/>
              </w:rPr>
            </w:pPr>
            <w:r w:rsidRPr="00772CAC">
              <w:rPr>
                <w:sz w:val="22"/>
                <w:szCs w:val="22"/>
              </w:rPr>
              <w:t>В Доклада за ЕО да се представи информация за връзката му с действащите План за управление на речните басейни (ПУРБ 2016 - 2021г.) за Черноморски район, съгласно РДВ 2000/60/ЕС, План за управление на риска от наводнения (ПУРН 2016 - 2021г.), съгласно Директива 2007/60/ЕС и Морската стратегия</w:t>
            </w:r>
            <w:r w:rsidRPr="00772CAC">
              <w:rPr>
                <w:rFonts w:eastAsia="MS Mincho"/>
                <w:sz w:val="22"/>
                <w:szCs w:val="22"/>
              </w:rPr>
              <w:t xml:space="preserve"> на </w:t>
            </w:r>
            <w:r w:rsidRPr="00772CAC">
              <w:rPr>
                <w:sz w:val="22"/>
                <w:szCs w:val="22"/>
              </w:rPr>
              <w:t>Р България (МС 2016 - 2021г.) и Програмата от мерки към тях.</w:t>
            </w:r>
          </w:p>
          <w:p w14:paraId="62810783" w14:textId="77777777" w:rsidR="00056F24" w:rsidRPr="00772CAC" w:rsidRDefault="00056F24" w:rsidP="00D11C48">
            <w:pPr>
              <w:shd w:val="clear" w:color="auto" w:fill="FFFFFF"/>
              <w:jc w:val="both"/>
              <w:rPr>
                <w:rFonts w:eastAsia="MS Mincho"/>
                <w:sz w:val="22"/>
                <w:szCs w:val="22"/>
              </w:rPr>
            </w:pPr>
            <w:r w:rsidRPr="00772CAC">
              <w:rPr>
                <w:rFonts w:eastAsia="MS Mincho"/>
                <w:sz w:val="22"/>
                <w:szCs w:val="22"/>
              </w:rPr>
              <w:t>Периодът на Национална стратегия за околна среда и План за Действие към нея, съвпада с периода на актуализирането, изготвянето и прилагането на третите ПУРБ 2022-2027 г., вторите ПУРН 2022-2027 г. и втората Морска стратегия 2022-2027г.</w:t>
            </w:r>
            <w:r w:rsidRPr="00772CAC">
              <w:rPr>
                <w:sz w:val="22"/>
                <w:szCs w:val="22"/>
              </w:rPr>
              <w:t xml:space="preserve"> </w:t>
            </w:r>
            <w:r w:rsidRPr="00772CAC">
              <w:rPr>
                <w:rFonts w:eastAsia="MS Mincho"/>
                <w:sz w:val="22"/>
                <w:szCs w:val="22"/>
              </w:rPr>
              <w:t xml:space="preserve">Актуализираната Предварителна оценка на риска от наводнения за Черноморски район за басейново управление райони със значителен потенциален риск от наводнения е публикуван в раздел „ПУРН“/“ПУРН 2022-2027“/ „Предварителна оценка на риска от наводнения“. Междинния преглед на значимите проблеми при управлението на водите в Черноморски район е публикуван в раздел „ПУРБ“/“ПУРБ 2022-2027“/ „Междинен преглед на значимите проблеми при управлението на водите в Черноморски </w:t>
            </w:r>
            <w:r w:rsidRPr="00772CAC">
              <w:rPr>
                <w:rFonts w:eastAsia="MS Mincho"/>
                <w:sz w:val="22"/>
                <w:szCs w:val="22"/>
              </w:rPr>
              <w:lastRenderedPageBreak/>
              <w:t>район“. Предстои публикуване на Актуализиран доклад по чл. 8, чл. 9 и чл. 10 от Рамковата директива за морска стратегия (РДМС) в раздел Морска околна среда, Морска стратегия на Р България и ПоМ 2022-2027, „Актуализирана оценка на морската околна среда, дефиниции и цели за ДСМОС 2018“.</w:t>
            </w:r>
          </w:p>
          <w:p w14:paraId="0B0A145E" w14:textId="77777777" w:rsidR="00056F24" w:rsidRPr="00772CAC" w:rsidRDefault="00056F24" w:rsidP="00D11C48">
            <w:pPr>
              <w:shd w:val="clear" w:color="auto" w:fill="FFFFFF"/>
              <w:jc w:val="both"/>
              <w:rPr>
                <w:rFonts w:eastAsia="MS Mincho"/>
                <w:sz w:val="22"/>
                <w:szCs w:val="22"/>
              </w:rPr>
            </w:pPr>
          </w:p>
          <w:p w14:paraId="1CBC2395" w14:textId="77777777" w:rsidR="00056F24" w:rsidRPr="00772CAC" w:rsidRDefault="00056F24" w:rsidP="00D11C48">
            <w:pPr>
              <w:numPr>
                <w:ilvl w:val="0"/>
                <w:numId w:val="8"/>
              </w:numPr>
              <w:overflowPunct w:val="0"/>
              <w:autoSpaceDE w:val="0"/>
              <w:autoSpaceDN w:val="0"/>
              <w:adjustRightInd w:val="0"/>
              <w:ind w:left="0" w:firstLine="0"/>
              <w:jc w:val="both"/>
              <w:rPr>
                <w:sz w:val="22"/>
                <w:szCs w:val="22"/>
              </w:rPr>
            </w:pPr>
            <w:r w:rsidRPr="00772CAC">
              <w:rPr>
                <w:sz w:val="22"/>
                <w:szCs w:val="22"/>
              </w:rPr>
              <w:t>Описанието и анализът на компонентите на околната среда в част „Води“ да се изготви съобразно информацията за водите и водните тела в Плана за управление на речните басейни в Черноморски район.</w:t>
            </w:r>
          </w:p>
          <w:p w14:paraId="78ADBEE7" w14:textId="77777777" w:rsidR="00056F24" w:rsidRPr="00772CAC" w:rsidRDefault="00056F24" w:rsidP="00D11C48">
            <w:pPr>
              <w:jc w:val="both"/>
              <w:rPr>
                <w:sz w:val="22"/>
                <w:szCs w:val="22"/>
              </w:rPr>
            </w:pPr>
          </w:p>
          <w:p w14:paraId="3C819177" w14:textId="77777777" w:rsidR="00056F24" w:rsidRPr="00772CAC" w:rsidRDefault="00056F24" w:rsidP="00D11C48">
            <w:pPr>
              <w:numPr>
                <w:ilvl w:val="0"/>
                <w:numId w:val="8"/>
              </w:numPr>
              <w:overflowPunct w:val="0"/>
              <w:autoSpaceDE w:val="0"/>
              <w:autoSpaceDN w:val="0"/>
              <w:adjustRightInd w:val="0"/>
              <w:ind w:left="0" w:firstLine="0"/>
              <w:jc w:val="both"/>
              <w:rPr>
                <w:sz w:val="22"/>
                <w:szCs w:val="22"/>
              </w:rPr>
            </w:pPr>
            <w:r w:rsidRPr="00772CAC">
              <w:rPr>
                <w:sz w:val="22"/>
                <w:szCs w:val="22"/>
              </w:rPr>
              <w:t xml:space="preserve">Докладът за ЕО следва да обхваща всички възможни въздействия върху количеството и качеството на повърхностните, подземните води и зоните за защита на водите (ЗЗВ)., определени по чл. 119а от Закона за водите. </w:t>
            </w:r>
          </w:p>
          <w:p w14:paraId="51B64B49" w14:textId="77777777" w:rsidR="00056F24" w:rsidRPr="00772CAC" w:rsidRDefault="00056F24" w:rsidP="00D11C48">
            <w:pPr>
              <w:jc w:val="both"/>
              <w:rPr>
                <w:sz w:val="22"/>
                <w:szCs w:val="22"/>
              </w:rPr>
            </w:pPr>
          </w:p>
          <w:p w14:paraId="59730D2E" w14:textId="650697DF" w:rsidR="00056F24" w:rsidRPr="00772CAC" w:rsidRDefault="00056F24" w:rsidP="00D11C48">
            <w:pPr>
              <w:numPr>
                <w:ilvl w:val="0"/>
                <w:numId w:val="8"/>
              </w:numPr>
              <w:overflowPunct w:val="0"/>
              <w:autoSpaceDE w:val="0"/>
              <w:autoSpaceDN w:val="0"/>
              <w:adjustRightInd w:val="0"/>
              <w:ind w:left="0" w:firstLine="0"/>
              <w:jc w:val="both"/>
              <w:rPr>
                <w:sz w:val="22"/>
                <w:szCs w:val="22"/>
              </w:rPr>
            </w:pPr>
            <w:r w:rsidRPr="00772CAC">
              <w:rPr>
                <w:sz w:val="22"/>
                <w:szCs w:val="22"/>
              </w:rPr>
              <w:t xml:space="preserve">По отношение на т. 2.1.3. Повърхностните води в ДЕО да се коригира и допълни информацията, в съответствие с §1, ал. 1, т. 23 от Допълнителните разпоредби на Закона за водите - "повърхностни води" са водите на сушата, с изключение на подземните води, както и преходните води и крайбрежните морски води, освен по отношение на химичното състояние, в който случай се включват и вътрешните морски води и водите на териториалното море. Да се представи информация за Черно море, в обхвата на ЧРБУ. Управлението на крайбрежните води с цел постигане на добро екологично и химично състояние се извършва в рамките на Плана за управление на речните басейни 2016 - 2021 г. (изискване на Рамкова директива за водите 2000/60/ЕС), а управлението на териториалните води и изключителната икономическа зона (ИИЗ) на Р България и постигането на добро състояние на морската околна среда по 11 дескриптора (характеристики) се извършва чрез разработената Морска стратегия (изискване на Рамкова директива за морска стратегия 2008/56/ЕО). В обхвата на действие на стратегията влизат и </w:t>
            </w:r>
            <w:r w:rsidRPr="00772CAC">
              <w:rPr>
                <w:sz w:val="22"/>
                <w:szCs w:val="22"/>
              </w:rPr>
              <w:lastRenderedPageBreak/>
              <w:t xml:space="preserve">крайбрежните морски води, при наличие на аспекти от тяхното управление, необхванати от ПУРБ. </w:t>
            </w:r>
          </w:p>
          <w:p w14:paraId="2DCD7980" w14:textId="77777777" w:rsidR="00056F24" w:rsidRPr="00772CAC" w:rsidRDefault="00056F24" w:rsidP="00D11C48">
            <w:pPr>
              <w:jc w:val="both"/>
              <w:rPr>
                <w:sz w:val="22"/>
                <w:szCs w:val="22"/>
              </w:rPr>
            </w:pPr>
          </w:p>
          <w:p w14:paraId="3EBAEA88" w14:textId="77777777" w:rsidR="00056F24" w:rsidRPr="00772CAC" w:rsidRDefault="00056F24" w:rsidP="00D11C48">
            <w:pPr>
              <w:numPr>
                <w:ilvl w:val="0"/>
                <w:numId w:val="8"/>
              </w:numPr>
              <w:overflowPunct w:val="0"/>
              <w:autoSpaceDE w:val="0"/>
              <w:autoSpaceDN w:val="0"/>
              <w:adjustRightInd w:val="0"/>
              <w:ind w:left="0" w:firstLine="0"/>
              <w:jc w:val="both"/>
              <w:rPr>
                <w:sz w:val="22"/>
                <w:szCs w:val="22"/>
              </w:rPr>
            </w:pPr>
            <w:r w:rsidRPr="00772CAC">
              <w:rPr>
                <w:color w:val="000000"/>
                <w:sz w:val="22"/>
                <w:szCs w:val="22"/>
              </w:rPr>
              <w:t>Необходимо е да бъдат оценени вероятните отрицателни въздействия върху водите</w:t>
            </w:r>
            <w:r w:rsidRPr="00772CAC">
              <w:rPr>
                <w:color w:val="000000"/>
                <w:sz w:val="22"/>
                <w:szCs w:val="22"/>
                <w:lang w:val="ru-RU"/>
              </w:rPr>
              <w:t>,</w:t>
            </w:r>
            <w:r w:rsidRPr="00772CAC">
              <w:rPr>
                <w:color w:val="000000"/>
                <w:sz w:val="22"/>
                <w:szCs w:val="22"/>
              </w:rPr>
              <w:t xml:space="preserve"> произтичащи от реализацията на всички планирани дейности и намерения на територията на страната, както и кумулативния ефект от тях. Заложените дейности и мерки в ДЕО на програмата да са съобразени с целите и мерките в Плана за управление на речните басейни за Черноморски район, с цел предотвратяване влошаването на екологичното и химичното състояние на повърхностните и крайбрежните морски води, и количественото и химичното състояние на подземните води. </w:t>
            </w:r>
          </w:p>
          <w:p w14:paraId="23C444BD" w14:textId="77777777" w:rsidR="00056F24" w:rsidRPr="00772CAC" w:rsidRDefault="00056F24" w:rsidP="00D11C48">
            <w:pPr>
              <w:jc w:val="both"/>
              <w:rPr>
                <w:sz w:val="22"/>
                <w:szCs w:val="22"/>
              </w:rPr>
            </w:pPr>
          </w:p>
          <w:p w14:paraId="3B8DDEA0" w14:textId="77777777" w:rsidR="00056F24" w:rsidRPr="00772CAC" w:rsidRDefault="00056F24" w:rsidP="00D11C48">
            <w:pPr>
              <w:numPr>
                <w:ilvl w:val="0"/>
                <w:numId w:val="8"/>
              </w:numPr>
              <w:overflowPunct w:val="0"/>
              <w:autoSpaceDE w:val="0"/>
              <w:autoSpaceDN w:val="0"/>
              <w:adjustRightInd w:val="0"/>
              <w:ind w:left="0" w:firstLine="0"/>
              <w:jc w:val="both"/>
              <w:rPr>
                <w:sz w:val="22"/>
                <w:szCs w:val="22"/>
              </w:rPr>
            </w:pPr>
            <w:r w:rsidRPr="00772CAC">
              <w:rPr>
                <w:sz w:val="22"/>
                <w:szCs w:val="22"/>
              </w:rPr>
              <w:t>При изготвяне на ДЕО да се вземат предвид заложените в ПУРБ цели за опазване на водните тела, върху които попада територията на плана, както и програмите от мерки за предотвратяване и намаляване на значителни вредни въздействия върху повърхностните и подземни води. В доклада да се разпишат мерки за изпълнение при прилагане на Програмата с цел недопускане или намаляване на отрицателните въздействия върху повърхностните и подземните водни тела и ЗЗВ, от гледна точка на постигане на целите на околната среда и мерките за постигане на добро състояние, заложени в ПУРБ 2016-2021г. Необходимо е за всяка отделна дейност да се разгледат всички възможни негативни въздействия върху повърхностните, крайбрежните морски и подземни води в детайли, както и да се посочат конкретните поставени цели и мерки за постигане на добро състояние на водите.</w:t>
            </w:r>
          </w:p>
          <w:p w14:paraId="4CA28368" w14:textId="77777777" w:rsidR="00056F24" w:rsidRPr="00772CAC" w:rsidRDefault="00056F24" w:rsidP="00D11C48">
            <w:pPr>
              <w:jc w:val="both"/>
              <w:rPr>
                <w:sz w:val="22"/>
                <w:szCs w:val="22"/>
              </w:rPr>
            </w:pPr>
          </w:p>
          <w:p w14:paraId="1197FA1C" w14:textId="77777777" w:rsidR="00056F24" w:rsidRPr="00772CAC" w:rsidRDefault="00056F24" w:rsidP="00D11C48">
            <w:pPr>
              <w:numPr>
                <w:ilvl w:val="0"/>
                <w:numId w:val="8"/>
              </w:numPr>
              <w:overflowPunct w:val="0"/>
              <w:autoSpaceDE w:val="0"/>
              <w:autoSpaceDN w:val="0"/>
              <w:adjustRightInd w:val="0"/>
              <w:ind w:left="0" w:firstLine="0"/>
              <w:jc w:val="both"/>
              <w:rPr>
                <w:sz w:val="22"/>
                <w:szCs w:val="22"/>
              </w:rPr>
            </w:pPr>
            <w:r w:rsidRPr="00772CAC">
              <w:rPr>
                <w:color w:val="000000"/>
                <w:sz w:val="22"/>
                <w:szCs w:val="22"/>
              </w:rPr>
              <w:t xml:space="preserve">При изготвянето  на ДЕО да се вземат предвид определените райони със значителен риск от наводнения (РЗПРН) на територията на програмата, изготвените карти на заплаха и картите на риска от наводненията и Програмата от мерки, част ПУРН 2016-2021г. Съгласно Становище по ЕО на ПУРН е необходимо предвижданията да бъдат съобразени с анализирания и моделиран </w:t>
            </w:r>
            <w:r w:rsidRPr="00772CAC">
              <w:rPr>
                <w:color w:val="000000"/>
                <w:sz w:val="22"/>
                <w:szCs w:val="22"/>
              </w:rPr>
              <w:lastRenderedPageBreak/>
              <w:t>обхват при сценарий на вероятност на 20- годишната вълна и изпълнението на това условие да бъде предоставено в ДЕО. В доклада да се разпишат мерки за недопускане или намаляване на отрицателните въздействия, от гледна точна на постигане на целите и мерките за защита от вредното въздействие на водите заложени в ПУРН 2016-2021г.</w:t>
            </w:r>
          </w:p>
          <w:p w14:paraId="0E62C909" w14:textId="77777777" w:rsidR="00056F24" w:rsidRPr="00772CAC" w:rsidRDefault="00056F24" w:rsidP="00D11C48">
            <w:pPr>
              <w:jc w:val="both"/>
              <w:rPr>
                <w:sz w:val="22"/>
                <w:szCs w:val="22"/>
              </w:rPr>
            </w:pPr>
            <w:r w:rsidRPr="00772CAC">
              <w:rPr>
                <w:sz w:val="22"/>
                <w:szCs w:val="22"/>
              </w:rPr>
              <w:t>Извършена е актуализация на РЗПРН за периода 2022-2027 г. Определените райони за територията на ЧРБУ са одобрени със Заповед №РД-803/10.08.2021г. на Министъра на околната среда и водите.</w:t>
            </w:r>
          </w:p>
          <w:p w14:paraId="7EC70EF8" w14:textId="77777777" w:rsidR="00056F24" w:rsidRPr="00772CAC" w:rsidRDefault="00056F24" w:rsidP="00D11C48">
            <w:pPr>
              <w:jc w:val="both"/>
              <w:rPr>
                <w:sz w:val="22"/>
                <w:szCs w:val="22"/>
              </w:rPr>
            </w:pPr>
          </w:p>
          <w:p w14:paraId="359642D8" w14:textId="53536E75" w:rsidR="00056F24" w:rsidRPr="00772CAC" w:rsidRDefault="00056F24" w:rsidP="00D11C48">
            <w:pPr>
              <w:numPr>
                <w:ilvl w:val="0"/>
                <w:numId w:val="8"/>
              </w:numPr>
              <w:overflowPunct w:val="0"/>
              <w:autoSpaceDE w:val="0"/>
              <w:autoSpaceDN w:val="0"/>
              <w:adjustRightInd w:val="0"/>
              <w:ind w:left="0" w:firstLine="0"/>
              <w:jc w:val="both"/>
              <w:rPr>
                <w:sz w:val="22"/>
                <w:szCs w:val="22"/>
              </w:rPr>
            </w:pPr>
            <w:r w:rsidRPr="00772CAC">
              <w:rPr>
                <w:sz w:val="22"/>
                <w:szCs w:val="22"/>
              </w:rPr>
              <w:t>При изготвяне на ДЕО да се вземат предвид определените райони за оценка и д</w:t>
            </w:r>
            <w:r w:rsidR="007247FB">
              <w:rPr>
                <w:sz w:val="22"/>
                <w:szCs w:val="22"/>
              </w:rPr>
              <w:t>е</w:t>
            </w:r>
            <w:r w:rsidRPr="00772CAC">
              <w:rPr>
                <w:sz w:val="22"/>
                <w:szCs w:val="22"/>
              </w:rPr>
              <w:t>скриптори в Морската стратегия на Р. България както и програмите от мерки към нея. В доклада да се разпишат конкретни мерки за недопускане или намаляване на отрицателните въздействия, от гледна точна на постигане на целите и мерките за постигане на добро състояние заложени в МС 2016-2021г</w:t>
            </w:r>
          </w:p>
          <w:p w14:paraId="608F30F5" w14:textId="77777777" w:rsidR="00056F24" w:rsidRPr="00772CAC" w:rsidRDefault="00056F24" w:rsidP="00D11C48">
            <w:pPr>
              <w:jc w:val="both"/>
              <w:rPr>
                <w:sz w:val="22"/>
                <w:szCs w:val="22"/>
              </w:rPr>
            </w:pPr>
          </w:p>
          <w:p w14:paraId="705614B2" w14:textId="77777777" w:rsidR="00056F24" w:rsidRPr="00772CAC" w:rsidRDefault="00056F24" w:rsidP="00D11C48">
            <w:pPr>
              <w:numPr>
                <w:ilvl w:val="0"/>
                <w:numId w:val="8"/>
              </w:numPr>
              <w:overflowPunct w:val="0"/>
              <w:autoSpaceDE w:val="0"/>
              <w:autoSpaceDN w:val="0"/>
              <w:adjustRightInd w:val="0"/>
              <w:ind w:left="0" w:firstLine="0"/>
              <w:jc w:val="both"/>
              <w:rPr>
                <w:sz w:val="22"/>
                <w:szCs w:val="22"/>
              </w:rPr>
            </w:pPr>
            <w:r w:rsidRPr="00772CAC">
              <w:rPr>
                <w:sz w:val="22"/>
                <w:szCs w:val="22"/>
              </w:rPr>
              <w:t>Да се имат предвид забраните и ограниченията, регламентирани в Закона за водите и да бъдат съобразени съответните забрани и ограничения за извършване на дейности, които могат да доведат до пряко и непряко отвеждане на опасни вещества в подземните води, регламентирани в Наредба № 3/2000г. за СОЗ.</w:t>
            </w:r>
          </w:p>
          <w:p w14:paraId="073C3786" w14:textId="1AF2AB1D" w:rsidR="00142FEF" w:rsidRPr="00772CAC" w:rsidRDefault="00056F24" w:rsidP="00D11C48">
            <w:pPr>
              <w:tabs>
                <w:tab w:val="left" w:pos="567"/>
              </w:tabs>
              <w:jc w:val="both"/>
              <w:rPr>
                <w:i/>
                <w:sz w:val="22"/>
                <w:szCs w:val="22"/>
              </w:rPr>
            </w:pPr>
            <w:r w:rsidRPr="00772CAC">
              <w:rPr>
                <w:i/>
                <w:color w:val="000000"/>
                <w:sz w:val="22"/>
                <w:szCs w:val="22"/>
                <w:lang w:eastAsia="zh-CN"/>
              </w:rPr>
              <w:tab/>
              <w:t xml:space="preserve">Действащият План за управление на речните басейни (ПУРБ 2016 -2021г.) за Черноморски район, съгласно РДВ 2000/60/ЕС, Плана за управление на риска от наводнения (ПУРН 2016 -2021г.) и Морската стратегия </w:t>
            </w:r>
            <w:r w:rsidRPr="00772CAC">
              <w:rPr>
                <w:rFonts w:eastAsia="MS Mincho"/>
                <w:i/>
                <w:sz w:val="22"/>
                <w:szCs w:val="22"/>
              </w:rPr>
              <w:t xml:space="preserve">на </w:t>
            </w:r>
            <w:r w:rsidRPr="00772CAC">
              <w:rPr>
                <w:i/>
                <w:sz w:val="22"/>
                <w:szCs w:val="22"/>
              </w:rPr>
              <w:t>Р България и програма от мерки 2016 - 2021 г.,</w:t>
            </w:r>
            <w:r w:rsidRPr="00772CAC">
              <w:rPr>
                <w:i/>
                <w:color w:val="000000"/>
                <w:sz w:val="22"/>
                <w:szCs w:val="22"/>
                <w:lang w:eastAsia="zh-CN"/>
              </w:rPr>
              <w:t xml:space="preserve"> с наличните информация и анализи, както и документите в процеса на актуализациите им са публикувани на интернет страницата на БДЧР: </w:t>
            </w:r>
            <w:r w:rsidRPr="00772CAC">
              <w:rPr>
                <w:i/>
                <w:color w:val="000000"/>
                <w:sz w:val="22"/>
                <w:szCs w:val="22"/>
                <w:u w:val="single"/>
                <w:lang w:eastAsia="zh-CN"/>
              </w:rPr>
              <w:t>www.bsbd.org</w:t>
            </w:r>
            <w:r w:rsidRPr="00772CAC">
              <w:rPr>
                <w:i/>
                <w:color w:val="000000"/>
                <w:sz w:val="22"/>
                <w:szCs w:val="22"/>
                <w:lang w:eastAsia="zh-CN"/>
              </w:rPr>
              <w:t xml:space="preserve"> и могат да послужат при изготвяне на Доклада за екологична оценка на Национална стратегия за околна среда и План за Действие към нея.</w:t>
            </w:r>
          </w:p>
        </w:tc>
        <w:tc>
          <w:tcPr>
            <w:tcW w:w="2170" w:type="dxa"/>
            <w:shd w:val="clear" w:color="auto" w:fill="auto"/>
          </w:tcPr>
          <w:p w14:paraId="6711F5AF" w14:textId="77777777" w:rsidR="00142FEF" w:rsidRDefault="00142FEF" w:rsidP="006C08EA">
            <w:pPr>
              <w:jc w:val="both"/>
              <w:rPr>
                <w:sz w:val="22"/>
                <w:szCs w:val="22"/>
              </w:rPr>
            </w:pPr>
          </w:p>
          <w:p w14:paraId="40FDE274" w14:textId="77777777" w:rsidR="0014657E" w:rsidRDefault="0014657E" w:rsidP="006C08EA">
            <w:pPr>
              <w:jc w:val="both"/>
              <w:rPr>
                <w:sz w:val="22"/>
                <w:szCs w:val="22"/>
              </w:rPr>
            </w:pPr>
          </w:p>
          <w:p w14:paraId="06CA13BD" w14:textId="77777777" w:rsidR="0014657E" w:rsidRDefault="0014657E" w:rsidP="006C08EA">
            <w:pPr>
              <w:jc w:val="both"/>
              <w:rPr>
                <w:sz w:val="22"/>
                <w:szCs w:val="22"/>
              </w:rPr>
            </w:pPr>
          </w:p>
          <w:p w14:paraId="42C39B6B" w14:textId="77777777" w:rsidR="0014657E" w:rsidRDefault="0014657E" w:rsidP="006C08EA">
            <w:pPr>
              <w:jc w:val="both"/>
              <w:rPr>
                <w:sz w:val="22"/>
                <w:szCs w:val="22"/>
              </w:rPr>
            </w:pPr>
          </w:p>
          <w:p w14:paraId="3A6F0B2F" w14:textId="77777777" w:rsidR="0014657E" w:rsidRDefault="0014657E" w:rsidP="006C08EA">
            <w:pPr>
              <w:jc w:val="both"/>
              <w:rPr>
                <w:sz w:val="22"/>
                <w:szCs w:val="22"/>
              </w:rPr>
            </w:pPr>
          </w:p>
          <w:p w14:paraId="74F26C4D" w14:textId="77777777" w:rsidR="0014657E" w:rsidRDefault="0014657E" w:rsidP="006C08EA">
            <w:pPr>
              <w:jc w:val="both"/>
              <w:rPr>
                <w:sz w:val="22"/>
                <w:szCs w:val="22"/>
              </w:rPr>
            </w:pPr>
          </w:p>
          <w:p w14:paraId="746D620B" w14:textId="77777777" w:rsidR="0014657E" w:rsidRDefault="0014657E" w:rsidP="006C08EA">
            <w:pPr>
              <w:jc w:val="both"/>
              <w:rPr>
                <w:sz w:val="22"/>
                <w:szCs w:val="22"/>
              </w:rPr>
            </w:pPr>
          </w:p>
          <w:p w14:paraId="65779400" w14:textId="77777777" w:rsidR="0014657E" w:rsidRDefault="0014657E" w:rsidP="006C08EA">
            <w:pPr>
              <w:jc w:val="both"/>
              <w:rPr>
                <w:sz w:val="22"/>
                <w:szCs w:val="22"/>
              </w:rPr>
            </w:pPr>
          </w:p>
          <w:p w14:paraId="3723A80B" w14:textId="77777777" w:rsidR="0014657E" w:rsidRDefault="0014657E" w:rsidP="006C08EA">
            <w:pPr>
              <w:jc w:val="both"/>
              <w:rPr>
                <w:sz w:val="22"/>
                <w:szCs w:val="22"/>
              </w:rPr>
            </w:pPr>
          </w:p>
          <w:p w14:paraId="0CBC49A2" w14:textId="77777777" w:rsidR="0014657E" w:rsidRDefault="0014657E" w:rsidP="006C08EA">
            <w:pPr>
              <w:jc w:val="both"/>
              <w:rPr>
                <w:sz w:val="22"/>
                <w:szCs w:val="22"/>
              </w:rPr>
            </w:pPr>
          </w:p>
          <w:p w14:paraId="6D758A27" w14:textId="77777777" w:rsidR="0014657E" w:rsidRDefault="0014657E" w:rsidP="006C08EA">
            <w:pPr>
              <w:jc w:val="both"/>
              <w:rPr>
                <w:sz w:val="22"/>
                <w:szCs w:val="22"/>
              </w:rPr>
            </w:pPr>
          </w:p>
          <w:p w14:paraId="662CD9F0" w14:textId="77777777" w:rsidR="0014657E" w:rsidRDefault="0014657E" w:rsidP="006C08EA">
            <w:pPr>
              <w:jc w:val="both"/>
              <w:rPr>
                <w:sz w:val="22"/>
                <w:szCs w:val="22"/>
              </w:rPr>
            </w:pPr>
          </w:p>
          <w:p w14:paraId="310AA2A3" w14:textId="77777777" w:rsidR="0014657E" w:rsidRDefault="0014657E" w:rsidP="006C08EA">
            <w:pPr>
              <w:jc w:val="both"/>
              <w:rPr>
                <w:sz w:val="22"/>
                <w:szCs w:val="22"/>
              </w:rPr>
            </w:pPr>
            <w:r>
              <w:rPr>
                <w:sz w:val="22"/>
                <w:szCs w:val="22"/>
              </w:rPr>
              <w:t>Отразено в т. 1.4. от ДЕО.</w:t>
            </w:r>
          </w:p>
          <w:p w14:paraId="3A1F5BDC" w14:textId="77777777" w:rsidR="0014657E" w:rsidRDefault="0014657E" w:rsidP="006C08EA">
            <w:pPr>
              <w:jc w:val="both"/>
              <w:rPr>
                <w:sz w:val="22"/>
                <w:szCs w:val="22"/>
              </w:rPr>
            </w:pPr>
          </w:p>
          <w:p w14:paraId="763DB129" w14:textId="77777777" w:rsidR="0014657E" w:rsidRDefault="0014657E" w:rsidP="006C08EA">
            <w:pPr>
              <w:jc w:val="both"/>
              <w:rPr>
                <w:sz w:val="22"/>
                <w:szCs w:val="22"/>
              </w:rPr>
            </w:pPr>
          </w:p>
          <w:p w14:paraId="3B0A2A89" w14:textId="77777777" w:rsidR="0014657E" w:rsidRDefault="0014657E" w:rsidP="006C08EA">
            <w:pPr>
              <w:jc w:val="both"/>
              <w:rPr>
                <w:sz w:val="22"/>
                <w:szCs w:val="22"/>
              </w:rPr>
            </w:pPr>
          </w:p>
          <w:p w14:paraId="1A8DE188" w14:textId="77777777" w:rsidR="0014657E" w:rsidRDefault="0014657E" w:rsidP="006C08EA">
            <w:pPr>
              <w:jc w:val="both"/>
              <w:rPr>
                <w:sz w:val="22"/>
                <w:szCs w:val="22"/>
              </w:rPr>
            </w:pPr>
          </w:p>
          <w:p w14:paraId="571DB7BB" w14:textId="77777777" w:rsidR="0014657E" w:rsidRDefault="0014657E" w:rsidP="006C08EA">
            <w:pPr>
              <w:jc w:val="both"/>
              <w:rPr>
                <w:sz w:val="22"/>
                <w:szCs w:val="22"/>
              </w:rPr>
            </w:pPr>
          </w:p>
          <w:p w14:paraId="68651CEC" w14:textId="77777777" w:rsidR="0014657E" w:rsidRDefault="0014657E" w:rsidP="006C08EA">
            <w:pPr>
              <w:jc w:val="both"/>
              <w:rPr>
                <w:sz w:val="22"/>
                <w:szCs w:val="22"/>
              </w:rPr>
            </w:pPr>
          </w:p>
          <w:p w14:paraId="252D6C96" w14:textId="77777777" w:rsidR="0014657E" w:rsidRDefault="0014657E" w:rsidP="006C08EA">
            <w:pPr>
              <w:jc w:val="both"/>
              <w:rPr>
                <w:sz w:val="22"/>
                <w:szCs w:val="22"/>
              </w:rPr>
            </w:pPr>
          </w:p>
          <w:p w14:paraId="7D8E7AF1" w14:textId="77777777" w:rsidR="0014657E" w:rsidRDefault="0014657E" w:rsidP="006C08EA">
            <w:pPr>
              <w:jc w:val="both"/>
              <w:rPr>
                <w:sz w:val="22"/>
                <w:szCs w:val="22"/>
              </w:rPr>
            </w:pPr>
          </w:p>
          <w:p w14:paraId="122226B9" w14:textId="77777777" w:rsidR="0014657E" w:rsidRDefault="0014657E" w:rsidP="006C08EA">
            <w:pPr>
              <w:jc w:val="both"/>
              <w:rPr>
                <w:sz w:val="22"/>
                <w:szCs w:val="22"/>
              </w:rPr>
            </w:pPr>
          </w:p>
          <w:p w14:paraId="44F5C62B" w14:textId="77777777" w:rsidR="0014657E" w:rsidRDefault="0014657E" w:rsidP="006C08EA">
            <w:pPr>
              <w:jc w:val="both"/>
              <w:rPr>
                <w:sz w:val="22"/>
                <w:szCs w:val="22"/>
              </w:rPr>
            </w:pPr>
          </w:p>
          <w:p w14:paraId="22B67B08" w14:textId="77777777" w:rsidR="0014657E" w:rsidRDefault="0014657E" w:rsidP="006C08EA">
            <w:pPr>
              <w:jc w:val="both"/>
              <w:rPr>
                <w:sz w:val="22"/>
                <w:szCs w:val="22"/>
              </w:rPr>
            </w:pPr>
          </w:p>
          <w:p w14:paraId="3E30C479" w14:textId="77777777" w:rsidR="0014657E" w:rsidRDefault="0014657E" w:rsidP="006C08EA">
            <w:pPr>
              <w:jc w:val="both"/>
              <w:rPr>
                <w:sz w:val="22"/>
                <w:szCs w:val="22"/>
              </w:rPr>
            </w:pPr>
          </w:p>
          <w:p w14:paraId="1E9B6312" w14:textId="77777777" w:rsidR="0014657E" w:rsidRDefault="0014657E" w:rsidP="006C08EA">
            <w:pPr>
              <w:jc w:val="both"/>
              <w:rPr>
                <w:sz w:val="22"/>
                <w:szCs w:val="22"/>
              </w:rPr>
            </w:pPr>
          </w:p>
          <w:p w14:paraId="5700A731" w14:textId="77777777" w:rsidR="0014657E" w:rsidRDefault="0014657E" w:rsidP="006C08EA">
            <w:pPr>
              <w:jc w:val="both"/>
              <w:rPr>
                <w:sz w:val="22"/>
                <w:szCs w:val="22"/>
              </w:rPr>
            </w:pPr>
          </w:p>
          <w:p w14:paraId="55F980F4" w14:textId="77777777" w:rsidR="0014657E" w:rsidRDefault="0014657E" w:rsidP="006C08EA">
            <w:pPr>
              <w:jc w:val="both"/>
              <w:rPr>
                <w:sz w:val="22"/>
                <w:szCs w:val="22"/>
              </w:rPr>
            </w:pPr>
          </w:p>
          <w:p w14:paraId="257F08FA" w14:textId="77777777" w:rsidR="0014657E" w:rsidRDefault="0014657E" w:rsidP="006C08EA">
            <w:pPr>
              <w:jc w:val="both"/>
              <w:rPr>
                <w:sz w:val="22"/>
                <w:szCs w:val="22"/>
              </w:rPr>
            </w:pPr>
            <w:r>
              <w:rPr>
                <w:sz w:val="22"/>
                <w:szCs w:val="22"/>
              </w:rPr>
              <w:t>Отразено в т. 2.1.3. от ДЕО.</w:t>
            </w:r>
          </w:p>
          <w:p w14:paraId="2049BE40" w14:textId="77777777" w:rsidR="0014657E" w:rsidRDefault="0014657E" w:rsidP="006C08EA">
            <w:pPr>
              <w:jc w:val="both"/>
              <w:rPr>
                <w:sz w:val="22"/>
                <w:szCs w:val="22"/>
              </w:rPr>
            </w:pPr>
          </w:p>
          <w:p w14:paraId="4F2778B5" w14:textId="77777777" w:rsidR="0014657E" w:rsidRDefault="0014657E" w:rsidP="006C08EA">
            <w:pPr>
              <w:jc w:val="both"/>
              <w:rPr>
                <w:sz w:val="22"/>
                <w:szCs w:val="22"/>
              </w:rPr>
            </w:pPr>
          </w:p>
          <w:p w14:paraId="0DD41DD3" w14:textId="77777777" w:rsidR="0014657E" w:rsidRDefault="0014657E" w:rsidP="006C08EA">
            <w:pPr>
              <w:jc w:val="both"/>
              <w:rPr>
                <w:sz w:val="22"/>
                <w:szCs w:val="22"/>
              </w:rPr>
            </w:pPr>
            <w:r>
              <w:rPr>
                <w:sz w:val="22"/>
                <w:szCs w:val="22"/>
              </w:rPr>
              <w:t>Отразено в т. 6 на ДЕО.</w:t>
            </w:r>
          </w:p>
          <w:p w14:paraId="29E04968" w14:textId="77777777" w:rsidR="0014657E" w:rsidRDefault="0014657E" w:rsidP="006C08EA">
            <w:pPr>
              <w:jc w:val="both"/>
              <w:rPr>
                <w:sz w:val="22"/>
                <w:szCs w:val="22"/>
              </w:rPr>
            </w:pPr>
          </w:p>
          <w:p w14:paraId="19563BEE" w14:textId="77777777" w:rsidR="0014657E" w:rsidRDefault="0014657E" w:rsidP="006C08EA">
            <w:pPr>
              <w:jc w:val="both"/>
              <w:rPr>
                <w:sz w:val="22"/>
                <w:szCs w:val="22"/>
              </w:rPr>
            </w:pPr>
          </w:p>
          <w:p w14:paraId="3ED66DB6" w14:textId="77777777" w:rsidR="0014657E" w:rsidRDefault="0014657E" w:rsidP="006C08EA">
            <w:pPr>
              <w:jc w:val="both"/>
              <w:rPr>
                <w:sz w:val="22"/>
                <w:szCs w:val="22"/>
              </w:rPr>
            </w:pPr>
          </w:p>
          <w:p w14:paraId="176D8716" w14:textId="77777777" w:rsidR="0014657E" w:rsidRDefault="0014657E" w:rsidP="006C08EA">
            <w:pPr>
              <w:jc w:val="both"/>
              <w:rPr>
                <w:sz w:val="22"/>
                <w:szCs w:val="22"/>
              </w:rPr>
            </w:pPr>
            <w:r>
              <w:rPr>
                <w:sz w:val="22"/>
                <w:szCs w:val="22"/>
              </w:rPr>
              <w:t>Отразено в т. 2.1.3 на ДЕО.</w:t>
            </w:r>
          </w:p>
          <w:p w14:paraId="4DF0670B" w14:textId="77777777" w:rsidR="0014657E" w:rsidRDefault="0014657E" w:rsidP="006C08EA">
            <w:pPr>
              <w:jc w:val="both"/>
              <w:rPr>
                <w:sz w:val="22"/>
                <w:szCs w:val="22"/>
              </w:rPr>
            </w:pPr>
          </w:p>
          <w:p w14:paraId="206C9F02" w14:textId="77777777" w:rsidR="0014657E" w:rsidRDefault="0014657E" w:rsidP="006C08EA">
            <w:pPr>
              <w:jc w:val="both"/>
              <w:rPr>
                <w:sz w:val="22"/>
                <w:szCs w:val="22"/>
              </w:rPr>
            </w:pPr>
          </w:p>
          <w:p w14:paraId="24F50E01" w14:textId="77777777" w:rsidR="0014657E" w:rsidRDefault="0014657E" w:rsidP="006C08EA">
            <w:pPr>
              <w:jc w:val="both"/>
              <w:rPr>
                <w:sz w:val="22"/>
                <w:szCs w:val="22"/>
              </w:rPr>
            </w:pPr>
          </w:p>
          <w:p w14:paraId="3AEB3B57" w14:textId="77777777" w:rsidR="0014657E" w:rsidRDefault="0014657E" w:rsidP="006C08EA">
            <w:pPr>
              <w:jc w:val="both"/>
              <w:rPr>
                <w:sz w:val="22"/>
                <w:szCs w:val="22"/>
              </w:rPr>
            </w:pPr>
          </w:p>
          <w:p w14:paraId="3A4D158E" w14:textId="77777777" w:rsidR="0014657E" w:rsidRDefault="0014657E" w:rsidP="006C08EA">
            <w:pPr>
              <w:jc w:val="both"/>
              <w:rPr>
                <w:sz w:val="22"/>
                <w:szCs w:val="22"/>
              </w:rPr>
            </w:pPr>
          </w:p>
          <w:p w14:paraId="630D8EA5" w14:textId="77777777" w:rsidR="0014657E" w:rsidRDefault="0014657E" w:rsidP="006C08EA">
            <w:pPr>
              <w:jc w:val="both"/>
              <w:rPr>
                <w:sz w:val="22"/>
                <w:szCs w:val="22"/>
              </w:rPr>
            </w:pPr>
          </w:p>
          <w:p w14:paraId="481A4CED" w14:textId="77777777" w:rsidR="0014657E" w:rsidRDefault="0014657E" w:rsidP="006C08EA">
            <w:pPr>
              <w:jc w:val="both"/>
              <w:rPr>
                <w:sz w:val="22"/>
                <w:szCs w:val="22"/>
              </w:rPr>
            </w:pPr>
          </w:p>
          <w:p w14:paraId="66B3A271" w14:textId="77777777" w:rsidR="0014657E" w:rsidRDefault="0014657E" w:rsidP="006C08EA">
            <w:pPr>
              <w:jc w:val="both"/>
              <w:rPr>
                <w:sz w:val="22"/>
                <w:szCs w:val="22"/>
              </w:rPr>
            </w:pPr>
          </w:p>
          <w:p w14:paraId="01910847" w14:textId="77777777" w:rsidR="0014657E" w:rsidRDefault="0014657E" w:rsidP="006C08EA">
            <w:pPr>
              <w:jc w:val="both"/>
              <w:rPr>
                <w:sz w:val="22"/>
                <w:szCs w:val="22"/>
              </w:rPr>
            </w:pPr>
          </w:p>
          <w:p w14:paraId="3040005C" w14:textId="77777777" w:rsidR="0014657E" w:rsidRDefault="0014657E" w:rsidP="006C08EA">
            <w:pPr>
              <w:jc w:val="both"/>
              <w:rPr>
                <w:sz w:val="22"/>
                <w:szCs w:val="22"/>
              </w:rPr>
            </w:pPr>
          </w:p>
          <w:p w14:paraId="09432DF2" w14:textId="77777777" w:rsidR="0014657E" w:rsidRDefault="0014657E" w:rsidP="006C08EA">
            <w:pPr>
              <w:jc w:val="both"/>
              <w:rPr>
                <w:sz w:val="22"/>
                <w:szCs w:val="22"/>
              </w:rPr>
            </w:pPr>
          </w:p>
          <w:p w14:paraId="2F074AC7" w14:textId="77777777" w:rsidR="0014657E" w:rsidRDefault="0014657E" w:rsidP="006C08EA">
            <w:pPr>
              <w:jc w:val="both"/>
              <w:rPr>
                <w:sz w:val="22"/>
                <w:szCs w:val="22"/>
              </w:rPr>
            </w:pPr>
          </w:p>
          <w:p w14:paraId="4FF4A85F" w14:textId="77777777" w:rsidR="0014657E" w:rsidRDefault="0014657E" w:rsidP="006C08EA">
            <w:pPr>
              <w:jc w:val="both"/>
              <w:rPr>
                <w:sz w:val="22"/>
                <w:szCs w:val="22"/>
              </w:rPr>
            </w:pPr>
          </w:p>
          <w:p w14:paraId="3B3AD300" w14:textId="77777777" w:rsidR="0014657E" w:rsidRDefault="0014657E" w:rsidP="006C08EA">
            <w:pPr>
              <w:jc w:val="both"/>
              <w:rPr>
                <w:sz w:val="22"/>
                <w:szCs w:val="22"/>
              </w:rPr>
            </w:pPr>
          </w:p>
          <w:p w14:paraId="71D2166D" w14:textId="77777777" w:rsidR="0014657E" w:rsidRDefault="0014657E" w:rsidP="006C08EA">
            <w:pPr>
              <w:jc w:val="both"/>
              <w:rPr>
                <w:sz w:val="22"/>
                <w:szCs w:val="22"/>
              </w:rPr>
            </w:pPr>
            <w:r>
              <w:rPr>
                <w:sz w:val="22"/>
                <w:szCs w:val="22"/>
              </w:rPr>
              <w:t>Отразено в т. 6 на ДЕО.</w:t>
            </w:r>
          </w:p>
          <w:p w14:paraId="325AA8F2" w14:textId="77777777" w:rsidR="0014657E" w:rsidRDefault="0014657E" w:rsidP="006C08EA">
            <w:pPr>
              <w:jc w:val="both"/>
              <w:rPr>
                <w:sz w:val="22"/>
                <w:szCs w:val="22"/>
              </w:rPr>
            </w:pPr>
          </w:p>
          <w:p w14:paraId="11777D7A" w14:textId="77777777" w:rsidR="0014657E" w:rsidRDefault="0014657E" w:rsidP="006C08EA">
            <w:pPr>
              <w:jc w:val="both"/>
              <w:rPr>
                <w:sz w:val="22"/>
                <w:szCs w:val="22"/>
              </w:rPr>
            </w:pPr>
          </w:p>
          <w:p w14:paraId="3E72A72C" w14:textId="77777777" w:rsidR="0014657E" w:rsidRDefault="0014657E" w:rsidP="006C08EA">
            <w:pPr>
              <w:jc w:val="both"/>
              <w:rPr>
                <w:sz w:val="22"/>
                <w:szCs w:val="22"/>
              </w:rPr>
            </w:pPr>
          </w:p>
          <w:p w14:paraId="19024B75" w14:textId="77777777" w:rsidR="0014657E" w:rsidRDefault="0014657E" w:rsidP="006C08EA">
            <w:pPr>
              <w:jc w:val="both"/>
              <w:rPr>
                <w:sz w:val="22"/>
                <w:szCs w:val="22"/>
              </w:rPr>
            </w:pPr>
          </w:p>
          <w:p w14:paraId="3E4EFBFF" w14:textId="77777777" w:rsidR="0014657E" w:rsidRDefault="0014657E" w:rsidP="006C08EA">
            <w:pPr>
              <w:jc w:val="both"/>
              <w:rPr>
                <w:sz w:val="22"/>
                <w:szCs w:val="22"/>
              </w:rPr>
            </w:pPr>
          </w:p>
          <w:p w14:paraId="47B34FB8" w14:textId="77777777" w:rsidR="0014657E" w:rsidRDefault="0014657E" w:rsidP="006C08EA">
            <w:pPr>
              <w:jc w:val="both"/>
              <w:rPr>
                <w:sz w:val="22"/>
                <w:szCs w:val="22"/>
              </w:rPr>
            </w:pPr>
            <w:r>
              <w:rPr>
                <w:sz w:val="22"/>
                <w:szCs w:val="22"/>
              </w:rPr>
              <w:t>Отразено.</w:t>
            </w:r>
          </w:p>
          <w:p w14:paraId="149EA968" w14:textId="77777777" w:rsidR="0014657E" w:rsidRDefault="0014657E" w:rsidP="006C08EA">
            <w:pPr>
              <w:jc w:val="both"/>
              <w:rPr>
                <w:sz w:val="22"/>
                <w:szCs w:val="22"/>
              </w:rPr>
            </w:pPr>
          </w:p>
          <w:p w14:paraId="14AFC771" w14:textId="77777777" w:rsidR="0014657E" w:rsidRDefault="0014657E" w:rsidP="006C08EA">
            <w:pPr>
              <w:jc w:val="both"/>
              <w:rPr>
                <w:sz w:val="22"/>
                <w:szCs w:val="22"/>
              </w:rPr>
            </w:pPr>
          </w:p>
          <w:p w14:paraId="575AEBAA" w14:textId="77777777" w:rsidR="0014657E" w:rsidRDefault="0014657E" w:rsidP="006C08EA">
            <w:pPr>
              <w:jc w:val="both"/>
              <w:rPr>
                <w:sz w:val="22"/>
                <w:szCs w:val="22"/>
              </w:rPr>
            </w:pPr>
          </w:p>
          <w:p w14:paraId="32DBEDE9" w14:textId="77777777" w:rsidR="0014657E" w:rsidRDefault="0014657E" w:rsidP="006C08EA">
            <w:pPr>
              <w:jc w:val="both"/>
              <w:rPr>
                <w:sz w:val="22"/>
                <w:szCs w:val="22"/>
              </w:rPr>
            </w:pPr>
          </w:p>
          <w:p w14:paraId="3162F94A" w14:textId="77777777" w:rsidR="0014657E" w:rsidRDefault="0014657E" w:rsidP="006C08EA">
            <w:pPr>
              <w:jc w:val="both"/>
              <w:rPr>
                <w:sz w:val="22"/>
                <w:szCs w:val="22"/>
              </w:rPr>
            </w:pPr>
          </w:p>
          <w:p w14:paraId="1FA94005" w14:textId="77777777" w:rsidR="0014657E" w:rsidRDefault="0014657E" w:rsidP="006C08EA">
            <w:pPr>
              <w:jc w:val="both"/>
              <w:rPr>
                <w:sz w:val="22"/>
                <w:szCs w:val="22"/>
              </w:rPr>
            </w:pPr>
          </w:p>
          <w:p w14:paraId="00A2B9BB" w14:textId="77777777" w:rsidR="0014657E" w:rsidRDefault="0014657E" w:rsidP="006C08EA">
            <w:pPr>
              <w:jc w:val="both"/>
              <w:rPr>
                <w:sz w:val="22"/>
                <w:szCs w:val="22"/>
              </w:rPr>
            </w:pPr>
          </w:p>
          <w:p w14:paraId="2B3DA045" w14:textId="77777777" w:rsidR="0014657E" w:rsidRDefault="0014657E" w:rsidP="006C08EA">
            <w:pPr>
              <w:jc w:val="both"/>
              <w:rPr>
                <w:sz w:val="22"/>
                <w:szCs w:val="22"/>
              </w:rPr>
            </w:pPr>
          </w:p>
          <w:p w14:paraId="35CBAB21" w14:textId="77777777" w:rsidR="0014657E" w:rsidRDefault="0014657E" w:rsidP="006C08EA">
            <w:pPr>
              <w:jc w:val="both"/>
              <w:rPr>
                <w:sz w:val="22"/>
                <w:szCs w:val="22"/>
              </w:rPr>
            </w:pPr>
          </w:p>
          <w:p w14:paraId="3FD747C3" w14:textId="77777777" w:rsidR="0014657E" w:rsidRDefault="0014657E" w:rsidP="006C08EA">
            <w:pPr>
              <w:jc w:val="both"/>
              <w:rPr>
                <w:sz w:val="22"/>
                <w:szCs w:val="22"/>
              </w:rPr>
            </w:pPr>
          </w:p>
          <w:p w14:paraId="43E71451" w14:textId="76F23A81" w:rsidR="0014657E" w:rsidRDefault="0014657E" w:rsidP="006C08EA">
            <w:pPr>
              <w:jc w:val="both"/>
              <w:rPr>
                <w:sz w:val="22"/>
                <w:szCs w:val="22"/>
              </w:rPr>
            </w:pPr>
            <w:r>
              <w:rPr>
                <w:sz w:val="22"/>
                <w:szCs w:val="22"/>
              </w:rPr>
              <w:t>Отразено в т. 2.1.3. на ДЕО</w:t>
            </w:r>
            <w:r w:rsidR="00751CEE">
              <w:rPr>
                <w:sz w:val="22"/>
                <w:szCs w:val="22"/>
              </w:rPr>
              <w:t>, т. 3 и т. 7 на ДЕО.</w:t>
            </w:r>
          </w:p>
          <w:p w14:paraId="45BB60B2" w14:textId="407973FE" w:rsidR="00751CEE" w:rsidRDefault="00751CEE" w:rsidP="006C08EA">
            <w:pPr>
              <w:jc w:val="both"/>
              <w:rPr>
                <w:sz w:val="22"/>
                <w:szCs w:val="22"/>
              </w:rPr>
            </w:pPr>
          </w:p>
          <w:p w14:paraId="0E639D43" w14:textId="1E94B97B" w:rsidR="00751CEE" w:rsidRDefault="00751CEE" w:rsidP="006C08EA">
            <w:pPr>
              <w:jc w:val="both"/>
              <w:rPr>
                <w:sz w:val="22"/>
                <w:szCs w:val="22"/>
              </w:rPr>
            </w:pPr>
          </w:p>
          <w:p w14:paraId="4A9C689E" w14:textId="6D66536E" w:rsidR="00751CEE" w:rsidRDefault="00751CEE" w:rsidP="006C08EA">
            <w:pPr>
              <w:jc w:val="both"/>
              <w:rPr>
                <w:sz w:val="22"/>
                <w:szCs w:val="22"/>
              </w:rPr>
            </w:pPr>
          </w:p>
          <w:p w14:paraId="099BA198" w14:textId="3292F6CC" w:rsidR="00751CEE" w:rsidRDefault="00751CEE" w:rsidP="006C08EA">
            <w:pPr>
              <w:jc w:val="both"/>
              <w:rPr>
                <w:sz w:val="22"/>
                <w:szCs w:val="22"/>
              </w:rPr>
            </w:pPr>
          </w:p>
          <w:p w14:paraId="4B12BAE3" w14:textId="28987AF2" w:rsidR="00751CEE" w:rsidRDefault="00751CEE" w:rsidP="006C08EA">
            <w:pPr>
              <w:jc w:val="both"/>
              <w:rPr>
                <w:sz w:val="22"/>
                <w:szCs w:val="22"/>
              </w:rPr>
            </w:pPr>
          </w:p>
          <w:p w14:paraId="7CB15FA4" w14:textId="3BAF0C97" w:rsidR="00751CEE" w:rsidRDefault="00751CEE" w:rsidP="006C08EA">
            <w:pPr>
              <w:jc w:val="both"/>
              <w:rPr>
                <w:sz w:val="22"/>
                <w:szCs w:val="22"/>
              </w:rPr>
            </w:pPr>
          </w:p>
          <w:p w14:paraId="4582D9FE" w14:textId="47F1B6A5" w:rsidR="00751CEE" w:rsidRDefault="00751CEE" w:rsidP="006C08EA">
            <w:pPr>
              <w:jc w:val="both"/>
              <w:rPr>
                <w:sz w:val="22"/>
                <w:szCs w:val="22"/>
              </w:rPr>
            </w:pPr>
          </w:p>
          <w:p w14:paraId="1EF8BBD3" w14:textId="6A494773" w:rsidR="00751CEE" w:rsidRDefault="00751CEE" w:rsidP="006C08EA">
            <w:pPr>
              <w:jc w:val="both"/>
              <w:rPr>
                <w:sz w:val="22"/>
                <w:szCs w:val="22"/>
              </w:rPr>
            </w:pPr>
            <w:r>
              <w:rPr>
                <w:sz w:val="22"/>
                <w:szCs w:val="22"/>
              </w:rPr>
              <w:t>Отразено в т. 2.1.3 на ДЕО.</w:t>
            </w:r>
          </w:p>
          <w:p w14:paraId="1846FB85" w14:textId="762BD0A4" w:rsidR="00751CEE" w:rsidRDefault="00751CEE" w:rsidP="006C08EA">
            <w:pPr>
              <w:jc w:val="both"/>
              <w:rPr>
                <w:sz w:val="22"/>
                <w:szCs w:val="22"/>
              </w:rPr>
            </w:pPr>
          </w:p>
          <w:p w14:paraId="09F00DAE" w14:textId="5949877A" w:rsidR="00751CEE" w:rsidRDefault="00751CEE" w:rsidP="006C08EA">
            <w:pPr>
              <w:jc w:val="both"/>
              <w:rPr>
                <w:sz w:val="22"/>
                <w:szCs w:val="22"/>
              </w:rPr>
            </w:pPr>
          </w:p>
          <w:p w14:paraId="74DF4728" w14:textId="34B9C2B1" w:rsidR="00751CEE" w:rsidRDefault="00751CEE" w:rsidP="006C08EA">
            <w:pPr>
              <w:jc w:val="both"/>
              <w:rPr>
                <w:sz w:val="22"/>
                <w:szCs w:val="22"/>
              </w:rPr>
            </w:pPr>
          </w:p>
          <w:p w14:paraId="556ECF33" w14:textId="170FBBA2" w:rsidR="00751CEE" w:rsidRDefault="00751CEE" w:rsidP="006C08EA">
            <w:pPr>
              <w:jc w:val="both"/>
              <w:rPr>
                <w:sz w:val="22"/>
                <w:szCs w:val="22"/>
              </w:rPr>
            </w:pPr>
          </w:p>
          <w:p w14:paraId="519E031A" w14:textId="1008825D" w:rsidR="00751CEE" w:rsidRDefault="00751CEE" w:rsidP="006C08EA">
            <w:pPr>
              <w:jc w:val="both"/>
              <w:rPr>
                <w:sz w:val="22"/>
                <w:szCs w:val="22"/>
              </w:rPr>
            </w:pPr>
            <w:r>
              <w:rPr>
                <w:sz w:val="22"/>
                <w:szCs w:val="22"/>
              </w:rPr>
              <w:t>Отразено в т. 7 на ДЕО.</w:t>
            </w:r>
          </w:p>
          <w:p w14:paraId="2C2AC841" w14:textId="5B96D144" w:rsidR="000E7810" w:rsidRPr="00772CAC" w:rsidRDefault="000E7810" w:rsidP="006C08EA">
            <w:pPr>
              <w:jc w:val="both"/>
              <w:rPr>
                <w:sz w:val="22"/>
                <w:szCs w:val="22"/>
              </w:rPr>
            </w:pPr>
          </w:p>
        </w:tc>
      </w:tr>
      <w:tr w:rsidR="00DF1369" w:rsidRPr="00772CAC" w14:paraId="69874D73" w14:textId="77777777" w:rsidTr="006C08EA">
        <w:trPr>
          <w:jc w:val="center"/>
        </w:trPr>
        <w:tc>
          <w:tcPr>
            <w:tcW w:w="771" w:type="dxa"/>
            <w:shd w:val="clear" w:color="auto" w:fill="auto"/>
            <w:vAlign w:val="center"/>
          </w:tcPr>
          <w:p w14:paraId="3E8F77EE" w14:textId="77777777" w:rsidR="00907837" w:rsidRPr="00772CAC" w:rsidRDefault="00907837"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3384EFF9" w14:textId="77777777" w:rsidR="00907837" w:rsidRPr="00772CAC" w:rsidRDefault="00907837" w:rsidP="006C08EA">
            <w:pPr>
              <w:jc w:val="center"/>
              <w:rPr>
                <w:rFonts w:eastAsia="Calibri"/>
                <w:b/>
                <w:bCs/>
                <w:sz w:val="22"/>
                <w:szCs w:val="22"/>
              </w:rPr>
            </w:pPr>
            <w:r w:rsidRPr="00772CAC">
              <w:rPr>
                <w:rFonts w:eastAsia="Calibri"/>
                <w:b/>
                <w:bCs/>
                <w:sz w:val="22"/>
                <w:szCs w:val="22"/>
              </w:rPr>
              <w:t>Басейнова Дирекция „Западнобеломорски район“,</w:t>
            </w:r>
          </w:p>
          <w:p w14:paraId="20F8B869" w14:textId="38AF76E2" w:rsidR="00907837" w:rsidRPr="00772CAC" w:rsidRDefault="00907837" w:rsidP="006C08EA">
            <w:pPr>
              <w:jc w:val="center"/>
              <w:rPr>
                <w:rFonts w:eastAsia="Calibri"/>
                <w:b/>
                <w:bCs/>
                <w:sz w:val="22"/>
                <w:szCs w:val="22"/>
              </w:rPr>
            </w:pPr>
            <w:r w:rsidRPr="00772CAC">
              <w:rPr>
                <w:rFonts w:eastAsia="Calibri"/>
                <w:b/>
                <w:bCs/>
                <w:sz w:val="22"/>
                <w:szCs w:val="22"/>
              </w:rPr>
              <w:t xml:space="preserve">Изх. № П-10-8 (1)/25.07.2022 г. </w:t>
            </w:r>
          </w:p>
        </w:tc>
        <w:tc>
          <w:tcPr>
            <w:tcW w:w="9436" w:type="dxa"/>
            <w:shd w:val="clear" w:color="auto" w:fill="auto"/>
          </w:tcPr>
          <w:p w14:paraId="10E40BC0" w14:textId="42C15FFC" w:rsidR="00907837" w:rsidRPr="00772CAC" w:rsidRDefault="00907837" w:rsidP="00907837">
            <w:pPr>
              <w:pStyle w:val="Bodytext20"/>
              <w:shd w:val="clear" w:color="auto" w:fill="auto"/>
              <w:spacing w:before="0" w:after="0" w:line="240" w:lineRule="auto"/>
            </w:pPr>
            <w:r w:rsidRPr="00772CAC">
              <w:rPr>
                <w:color w:val="000000"/>
                <w:lang w:val="bg-BG" w:eastAsia="bg-BG" w:bidi="bg-BG"/>
              </w:rPr>
              <w:t>В изпълнение на разпоредбите на чл. 19а, т.</w:t>
            </w:r>
            <w:r w:rsidR="00472F27" w:rsidRPr="00772CAC">
              <w:rPr>
                <w:color w:val="000000"/>
                <w:lang w:val="bg-BG" w:eastAsia="bg-BG" w:bidi="bg-BG"/>
              </w:rPr>
              <w:t xml:space="preserve"> 3</w:t>
            </w:r>
            <w:r w:rsidRPr="00772CAC">
              <w:rPr>
                <w:color w:val="000000"/>
                <w:lang w:val="bg-BG" w:eastAsia="bg-BG" w:bidi="bg-BG"/>
              </w:rPr>
              <w:t xml:space="preserve"> от </w:t>
            </w:r>
            <w:r w:rsidRPr="00772CAC">
              <w:rPr>
                <w:rStyle w:val="Bodytext2Italic"/>
                <w:sz w:val="22"/>
                <w:szCs w:val="22"/>
              </w:rPr>
              <w:t>Наредбата за условията и реда за извършване на екологична оценка на планове и програми (Наредба за ЕО),</w:t>
            </w:r>
            <w:r w:rsidRPr="00772CAC">
              <w:rPr>
                <w:color w:val="000000"/>
                <w:lang w:val="bg-BG" w:eastAsia="bg-BG" w:bidi="bg-BG"/>
              </w:rPr>
              <w:t xml:space="preserve"> Басейнова дирекция „Западнобеломор</w:t>
            </w:r>
            <w:r w:rsidR="00E55341">
              <w:rPr>
                <w:color w:val="000000"/>
                <w:lang w:val="bg-BG" w:eastAsia="bg-BG" w:bidi="bg-BG"/>
              </w:rPr>
              <w:t>с</w:t>
            </w:r>
            <w:r w:rsidRPr="00772CAC">
              <w:rPr>
                <w:color w:val="000000"/>
                <w:lang w:val="bg-BG" w:eastAsia="bg-BG" w:bidi="bg-BG"/>
              </w:rPr>
              <w:t xml:space="preserve">ки район“ изразява следното становище по изготвено Задание за обхват и съдържание на екологична оценка на Национална стратегия за околна среда </w:t>
            </w:r>
            <w:r w:rsidR="00472F27" w:rsidRPr="00772CAC">
              <w:rPr>
                <w:color w:val="000000"/>
                <w:lang w:val="bg-BG" w:eastAsia="bg-BG" w:bidi="bg-BG"/>
              </w:rPr>
              <w:t xml:space="preserve">и </w:t>
            </w:r>
            <w:r w:rsidRPr="00772CAC">
              <w:rPr>
                <w:color w:val="000000"/>
                <w:lang w:val="bg-BG" w:eastAsia="bg-BG" w:bidi="bg-BG"/>
              </w:rPr>
              <w:t>План за действие към нея:</w:t>
            </w:r>
          </w:p>
          <w:p w14:paraId="2909B914" w14:textId="77777777" w:rsidR="00472F27" w:rsidRPr="00772CAC" w:rsidRDefault="00907837" w:rsidP="00907837">
            <w:pPr>
              <w:pStyle w:val="Bodytext20"/>
              <w:numPr>
                <w:ilvl w:val="0"/>
                <w:numId w:val="9"/>
              </w:numPr>
              <w:shd w:val="clear" w:color="auto" w:fill="auto"/>
              <w:tabs>
                <w:tab w:val="left" w:pos="1042"/>
              </w:tabs>
              <w:spacing w:before="0" w:after="0" w:line="240" w:lineRule="auto"/>
            </w:pPr>
            <w:r w:rsidRPr="00772CAC">
              <w:rPr>
                <w:color w:val="000000"/>
                <w:lang w:val="bg-BG" w:eastAsia="bg-BG" w:bidi="bg-BG"/>
              </w:rPr>
              <w:t>По отношение на представения проект на задание за определяне на обхвата и съдържанието на доклада за екологична оценка (ДЕО) и съгласно информацията в него</w:t>
            </w:r>
            <w:r w:rsidR="00472F27" w:rsidRPr="00772CAC">
              <w:rPr>
                <w:color w:val="000000"/>
                <w:lang w:val="bg-BG" w:eastAsia="bg-BG" w:bidi="bg-BG"/>
              </w:rPr>
              <w:t>:</w:t>
            </w:r>
          </w:p>
          <w:p w14:paraId="17A38F75" w14:textId="0AF9B7B8" w:rsidR="00907837" w:rsidRPr="00772CAC" w:rsidRDefault="00907837" w:rsidP="00472F27">
            <w:pPr>
              <w:pStyle w:val="Bodytext20"/>
              <w:shd w:val="clear" w:color="auto" w:fill="auto"/>
              <w:tabs>
                <w:tab w:val="left" w:pos="1042"/>
              </w:tabs>
              <w:spacing w:before="0" w:after="0" w:line="240" w:lineRule="auto"/>
            </w:pPr>
            <w:r w:rsidRPr="00772CAC">
              <w:rPr>
                <w:color w:val="000000"/>
                <w:lang w:val="bg-BG" w:eastAsia="bg-BG" w:bidi="bg-BG"/>
              </w:rPr>
              <w:t xml:space="preserve"> Основна визия на НСОС е: До 2030 г. България развива и утвърждава модел на възстановяващ икономически и социален растеж в границите на природния си потенциал, който гарантира здрави и устойчиви общности и екосистеми, необратимост на процеса и постигане на амбициозните цели за нулево замърсяване на околната среда и климатична неутралност, осигурявайки добър капацитет за адаптация към измененията на климата.</w:t>
            </w:r>
          </w:p>
          <w:p w14:paraId="78C332A6" w14:textId="77777777" w:rsidR="00907837" w:rsidRPr="00772CAC" w:rsidRDefault="00907837" w:rsidP="00907837">
            <w:pPr>
              <w:pStyle w:val="Bodytext20"/>
              <w:shd w:val="clear" w:color="auto" w:fill="auto"/>
              <w:spacing w:before="0" w:after="0" w:line="240" w:lineRule="auto"/>
            </w:pPr>
            <w:r w:rsidRPr="00772CAC">
              <w:rPr>
                <w:color w:val="000000"/>
                <w:lang w:val="bg-BG" w:eastAsia="bg-BG" w:bidi="bg-BG"/>
              </w:rPr>
              <w:t>Стратегическата рамка включва четири приоритета, за всеки от които са дефинирани стратегически цели, области на действие, индикатори за измерване на промяната, необходимите ресурси и очаквани резултати. За всяка област на действие в Плана за действие към НСОС са разработени конкретни мерки.</w:t>
            </w:r>
          </w:p>
          <w:p w14:paraId="737AFE84" w14:textId="77777777" w:rsidR="00907837" w:rsidRPr="00772CAC" w:rsidRDefault="00907837" w:rsidP="00907837">
            <w:pPr>
              <w:pStyle w:val="Bodytext20"/>
              <w:shd w:val="clear" w:color="auto" w:fill="auto"/>
              <w:spacing w:before="0" w:after="0" w:line="240" w:lineRule="auto"/>
            </w:pPr>
            <w:r w:rsidRPr="00772CAC">
              <w:rPr>
                <w:color w:val="000000"/>
                <w:lang w:val="bg-BG" w:eastAsia="bg-BG" w:bidi="bg-BG"/>
              </w:rPr>
              <w:t>По отношение на компонент „води“ са предвидени и мерки към приоритетната област на действие:</w:t>
            </w:r>
          </w:p>
          <w:p w14:paraId="7C566A73" w14:textId="77777777" w:rsidR="00472F27" w:rsidRPr="00772CAC" w:rsidRDefault="00907837" w:rsidP="00907837">
            <w:pPr>
              <w:pStyle w:val="Bodytext20"/>
              <w:numPr>
                <w:ilvl w:val="0"/>
                <w:numId w:val="5"/>
              </w:numPr>
              <w:shd w:val="clear" w:color="auto" w:fill="auto"/>
              <w:spacing w:before="0" w:after="0" w:line="240" w:lineRule="auto"/>
              <w:ind w:firstLine="800"/>
            </w:pPr>
            <w:r w:rsidRPr="00772CAC">
              <w:rPr>
                <w:color w:val="000000"/>
                <w:lang w:val="bg-BG" w:eastAsia="bg-BG" w:bidi="bg-BG"/>
              </w:rPr>
              <w:t>Осигуряване на непрекъснатостта на водните течения и движението на рибите - рибни проходи и байпаси;</w:t>
            </w:r>
          </w:p>
          <w:p w14:paraId="66B047A1" w14:textId="77777777" w:rsidR="00472F27" w:rsidRPr="00772CAC" w:rsidRDefault="00907837" w:rsidP="00907837">
            <w:pPr>
              <w:pStyle w:val="Bodytext20"/>
              <w:numPr>
                <w:ilvl w:val="0"/>
                <w:numId w:val="5"/>
              </w:numPr>
              <w:shd w:val="clear" w:color="auto" w:fill="auto"/>
              <w:spacing w:before="0" w:after="0" w:line="240" w:lineRule="auto"/>
              <w:ind w:firstLine="800"/>
            </w:pPr>
            <w:r w:rsidRPr="00772CAC">
              <w:rPr>
                <w:color w:val="000000"/>
                <w:lang w:val="bg-BG" w:eastAsia="bg-BG" w:bidi="bg-BG"/>
              </w:rPr>
              <w:t>Подобряване на естественото задържане на водата - възстановяване на меандри и ръкави;</w:t>
            </w:r>
            <w:r w:rsidRPr="00772CAC">
              <w:rPr>
                <w:color w:val="000000"/>
                <w:lang w:bidi="bg-BG"/>
              </w:rPr>
              <w:t xml:space="preserve"> </w:t>
            </w:r>
          </w:p>
          <w:p w14:paraId="1B335F7F" w14:textId="6CADE828" w:rsidR="00907837" w:rsidRPr="00772CAC" w:rsidRDefault="00907837" w:rsidP="00907837">
            <w:pPr>
              <w:pStyle w:val="Bodytext20"/>
              <w:numPr>
                <w:ilvl w:val="0"/>
                <w:numId w:val="5"/>
              </w:numPr>
              <w:shd w:val="clear" w:color="auto" w:fill="auto"/>
              <w:spacing w:before="0" w:after="0" w:line="240" w:lineRule="auto"/>
              <w:ind w:firstLine="800"/>
            </w:pPr>
            <w:r w:rsidRPr="00772CAC">
              <w:rPr>
                <w:color w:val="000000"/>
                <w:lang w:val="bg-BG" w:eastAsia="bg-BG" w:bidi="bg-BG"/>
              </w:rPr>
              <w:t>Мерки за възстановяване и защита на речните брегове и речните корита от</w:t>
            </w:r>
          </w:p>
          <w:p w14:paraId="1DB37B4D" w14:textId="77777777" w:rsidR="00472F27" w:rsidRPr="00772CAC" w:rsidRDefault="00907837" w:rsidP="00907837">
            <w:pPr>
              <w:pStyle w:val="Bodytext20"/>
              <w:shd w:val="clear" w:color="auto" w:fill="auto"/>
              <w:spacing w:before="0" w:after="0" w:line="240" w:lineRule="auto"/>
              <w:rPr>
                <w:color w:val="000000"/>
                <w:lang w:val="bg-BG" w:eastAsia="bg-BG" w:bidi="bg-BG"/>
              </w:rPr>
            </w:pPr>
            <w:r w:rsidRPr="00772CAC">
              <w:rPr>
                <w:color w:val="000000"/>
                <w:lang w:val="bg-BG" w:eastAsia="bg-BG" w:bidi="bg-BG"/>
              </w:rPr>
              <w:t>ерозия;</w:t>
            </w:r>
          </w:p>
          <w:p w14:paraId="14F745F8" w14:textId="77777777" w:rsidR="00472F27"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Изграждане, реконструкция и разширяване на канализационни мрежи и Г</w:t>
            </w:r>
            <w:r w:rsidR="00472F27" w:rsidRPr="00772CAC">
              <w:rPr>
                <w:color w:val="000000"/>
                <w:lang w:val="bg-BG" w:eastAsia="bg-BG" w:bidi="bg-BG"/>
              </w:rPr>
              <w:t>П</w:t>
            </w:r>
            <w:r w:rsidRPr="00772CAC">
              <w:rPr>
                <w:color w:val="000000"/>
                <w:lang w:val="bg-BG" w:eastAsia="bg-BG" w:bidi="bg-BG"/>
              </w:rPr>
              <w:t>СОВ за агломерации над 10000 е.ж.;</w:t>
            </w:r>
          </w:p>
          <w:p w14:paraId="6AD1187A" w14:textId="77777777" w:rsidR="00472F27"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lastRenderedPageBreak/>
              <w:t>Изграждане, реконструкция и разширяване на системи за отвеждане и пречистване на отпадъчни води за агломерации над 2 000 е.ж.;</w:t>
            </w:r>
          </w:p>
          <w:p w14:paraId="73F524D0" w14:textId="066BA622" w:rsidR="00907837"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Изготвяне на дългосрочна програма за подобряване ефективността на изградените ПСОВ, включително чрез подобряване състоянието на канализационната мрежа.;</w:t>
            </w:r>
          </w:p>
          <w:p w14:paraId="1E922AF0" w14:textId="3C4BE64C" w:rsidR="00907837" w:rsidRPr="00772CAC" w:rsidRDefault="00907837" w:rsidP="00907837">
            <w:pPr>
              <w:pStyle w:val="Bodytext20"/>
              <w:shd w:val="clear" w:color="auto" w:fill="auto"/>
              <w:spacing w:before="0" w:after="0" w:line="240" w:lineRule="auto"/>
            </w:pPr>
            <w:r w:rsidRPr="00772CAC">
              <w:rPr>
                <w:color w:val="000000"/>
                <w:lang w:val="bg-BG" w:eastAsia="bg-BG" w:bidi="bg-BG"/>
              </w:rPr>
              <w:t>Към Стратегическа цел 2: Постигане на устойчиво към изменението на климата общество, адаптирано към неизбежното въздействие на изменението на климата</w:t>
            </w:r>
            <w:r w:rsidR="00472F27" w:rsidRPr="00772CAC">
              <w:rPr>
                <w:color w:val="000000"/>
                <w:lang w:val="bg-BG" w:eastAsia="bg-BG" w:bidi="bg-BG"/>
              </w:rPr>
              <w:t>:</w:t>
            </w:r>
          </w:p>
          <w:p w14:paraId="6885F7E6" w14:textId="46CEB92A" w:rsidR="00907837" w:rsidRPr="00772CAC" w:rsidRDefault="00907837" w:rsidP="00907837">
            <w:pPr>
              <w:pStyle w:val="Bodytext20"/>
              <w:shd w:val="clear" w:color="auto" w:fill="auto"/>
              <w:spacing w:before="0" w:after="0" w:line="240" w:lineRule="auto"/>
            </w:pPr>
            <w:r w:rsidRPr="00772CAC">
              <w:rPr>
                <w:color w:val="000000"/>
                <w:lang w:val="bg-BG" w:eastAsia="bg-BG" w:bidi="bg-BG"/>
              </w:rPr>
              <w:t>Амбицията за постигане на устойчиви към изменението на климата общество и бизнес, които са в състояние да вземат своевременни и добре информирани решения, за да се справят с предизвикателствата и възможностите, които представляват промените в климата, изисква фокусирани действия</w:t>
            </w:r>
            <w:r w:rsidR="00472F27" w:rsidRPr="00772CAC">
              <w:rPr>
                <w:color w:val="000000"/>
                <w:lang w:val="bg-BG" w:eastAsia="bg-BG" w:bidi="bg-BG"/>
              </w:rPr>
              <w:t>,</w:t>
            </w:r>
            <w:r w:rsidRPr="00772CAC">
              <w:rPr>
                <w:color w:val="000000"/>
                <w:lang w:val="bg-BG" w:eastAsia="bg-BG" w:bidi="bg-BG"/>
              </w:rPr>
              <w:t xml:space="preserve"> насочени към повишаване на осведомеността и подобряване на научните знания, институционално изграждане и повишаване на капацитет. Ключово за постигане на стратегическата цел е повишаването на осведомеността и ангажирането на всички слоеве на обществото в усилията за устойчиви към изменението на климата системи и общности. Интегрирането на съображенията по климата във всички сектори, с акцент върху най-уязвимите към промените на климата „Селско стопанство“, „Биологично разнообразие и екосистеми“, „Гори“, „Води“, „Енергетика“, „Транспорт“, „Туризъм</w:t>
            </w:r>
            <w:r w:rsidRPr="00772CAC">
              <w:rPr>
                <w:color w:val="000000"/>
                <w:vertAlign w:val="superscript"/>
                <w:lang w:val="bg-BG" w:eastAsia="bg-BG" w:bidi="bg-BG"/>
              </w:rPr>
              <w:t>1</w:t>
            </w:r>
            <w:r w:rsidRPr="00772CAC">
              <w:rPr>
                <w:color w:val="000000"/>
                <w:lang w:val="bg-BG" w:eastAsia="bg-BG" w:bidi="bg-BG"/>
              </w:rPr>
              <w:t>, „Градска среда“, „Човешко здраве“- е сред основните интервенции.</w:t>
            </w:r>
          </w:p>
          <w:p w14:paraId="76843407" w14:textId="77777777" w:rsidR="00907837" w:rsidRPr="00772CAC" w:rsidRDefault="00907837" w:rsidP="00907837">
            <w:pPr>
              <w:pStyle w:val="Bodytext20"/>
              <w:shd w:val="clear" w:color="auto" w:fill="auto"/>
              <w:spacing w:before="0" w:after="0" w:line="240" w:lineRule="auto"/>
            </w:pPr>
            <w:r w:rsidRPr="00772CAC">
              <w:rPr>
                <w:color w:val="000000"/>
                <w:lang w:val="bg-BG" w:eastAsia="bg-BG" w:bidi="bg-BG"/>
              </w:rPr>
              <w:t>Предложените области на действие обхващат и мерки за въвеждане на научни постижения и технологични иновации, за подобряване на капацитета за адаптиране към измененията на климата на различни нива на управление и в различните сектори на икономиката: Адаптиране на политиките и на нормативната уредба, така че да се превърнат в инструмент за справяне с последиците от изменението на климата: Предвидени мерки към приоритетната област на действие:</w:t>
            </w:r>
          </w:p>
          <w:p w14:paraId="2EB105A8" w14:textId="77777777" w:rsidR="00DC34E8"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Актуализиране на планове (вкл, ПУРН), политики и програми с цел интегриране рискове, свързани с изменението на климата, както и включване на реакциите за АИК;</w:t>
            </w:r>
          </w:p>
          <w:p w14:paraId="206F11E9" w14:textId="77777777" w:rsidR="00DC34E8"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 xml:space="preserve">Подобряване на нормите за проектиране и експлоатация на инфраструктура, в </w:t>
            </w:r>
            <w:r w:rsidRPr="00772CAC">
              <w:rPr>
                <w:color w:val="000000"/>
                <w:lang w:val="bg-BG" w:eastAsia="bg-BG" w:bidi="bg-BG"/>
              </w:rPr>
              <w:lastRenderedPageBreak/>
              <w:t>съответствие с новите климатични условия;</w:t>
            </w:r>
          </w:p>
          <w:p w14:paraId="029F87EB" w14:textId="77777777" w:rsidR="00DC34E8"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Развитие и подобрение на интегрирана система за мониторинг и оценка - събиране на информация за климатичните промени и тяхното влияние върху икономиката и оценка на ефекта от адаптационните дейности;</w:t>
            </w:r>
          </w:p>
          <w:p w14:paraId="6D490F75" w14:textId="77777777" w:rsidR="00DC34E8"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Преглед и усъвършенстване на процедурите при извънредни ситуации на областно и общинско ниво;</w:t>
            </w:r>
          </w:p>
          <w:p w14:paraId="3A6CC552" w14:textId="77777777" w:rsidR="00DC34E8"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Фокусирани програми от мерки за подобряване на управлението и защита от рискове от ИК на ключова инфраструктура и природните богатства, вкл. водни системи, инфраструктура за доставка на енергия, пътна инфраструктура и др., с приоритет природосъобразни решения, системи за ранно предупреждение и др. "зелени" решения;</w:t>
            </w:r>
          </w:p>
          <w:p w14:paraId="6274449E" w14:textId="05CF45E0" w:rsidR="00DC34E8"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Фокусирана програма от мерки за превенция от рискове от ИК (наводнения; свла</w:t>
            </w:r>
            <w:r w:rsidRPr="00772CAC">
              <w:rPr>
                <w:color w:val="000000"/>
                <w:lang w:val="bg-BG" w:eastAsia="bg-BG" w:bidi="bg-BG"/>
              </w:rPr>
              <w:t>ч</w:t>
            </w:r>
            <w:r w:rsidR="00E55341">
              <w:rPr>
                <w:color w:val="000000"/>
                <w:lang w:val="bg-BG" w:eastAsia="bg-BG" w:bidi="bg-BG"/>
              </w:rPr>
              <w:t>ищ</w:t>
            </w:r>
            <w:r w:rsidRPr="00772CAC">
              <w:rPr>
                <w:color w:val="000000"/>
                <w:lang w:val="bg-BG" w:eastAsia="bg-BG" w:bidi="bg-BG"/>
              </w:rPr>
              <w:t>а</w:t>
            </w:r>
            <w:r w:rsidRPr="00772CAC">
              <w:rPr>
                <w:color w:val="000000"/>
                <w:lang w:val="bg-BG" w:eastAsia="bg-BG" w:bidi="bg-BG"/>
              </w:rPr>
              <w:t>; пожари; екстремни температури и др.) в защита на населените места, вкл. системи за ранно предупреждаване;</w:t>
            </w:r>
          </w:p>
          <w:p w14:paraId="386625E1" w14:textId="69F7CCAF" w:rsidR="00907837" w:rsidRPr="00772CAC" w:rsidRDefault="00907837" w:rsidP="00907837">
            <w:pPr>
              <w:pStyle w:val="Bodytext20"/>
              <w:numPr>
                <w:ilvl w:val="0"/>
                <w:numId w:val="5"/>
              </w:numPr>
              <w:shd w:val="clear" w:color="auto" w:fill="auto"/>
              <w:spacing w:before="0" w:after="0" w:line="240" w:lineRule="auto"/>
              <w:ind w:firstLine="820"/>
            </w:pPr>
            <w:r w:rsidRPr="00772CAC">
              <w:rPr>
                <w:color w:val="000000"/>
                <w:lang w:val="bg-BG" w:eastAsia="bg-BG" w:bidi="bg-BG"/>
              </w:rPr>
              <w:t>Насърчаване разработването и прилагане на финансови и застрахователни</w:t>
            </w:r>
            <w:r w:rsidRPr="00772CAC">
              <w:rPr>
                <w:color w:val="000000"/>
                <w:lang w:bidi="bg-BG"/>
              </w:rPr>
              <w:t xml:space="preserve"> </w:t>
            </w:r>
            <w:r w:rsidRPr="00772CAC">
              <w:rPr>
                <w:color w:val="000000"/>
                <w:lang w:val="bg-BG" w:eastAsia="bg-BG" w:bidi="bg-BG"/>
              </w:rPr>
              <w:t>инструменти, както и фондове за справяне с последиците от екстремни явления.</w:t>
            </w:r>
          </w:p>
          <w:p w14:paraId="41C80D24" w14:textId="77777777" w:rsidR="00907837" w:rsidRPr="00772CAC" w:rsidRDefault="00907837" w:rsidP="00907837">
            <w:pPr>
              <w:pStyle w:val="Bodytext20"/>
              <w:numPr>
                <w:ilvl w:val="0"/>
                <w:numId w:val="10"/>
              </w:numPr>
              <w:shd w:val="clear" w:color="auto" w:fill="auto"/>
              <w:tabs>
                <w:tab w:val="left" w:pos="1057"/>
              </w:tabs>
              <w:spacing w:before="0" w:after="0" w:line="240" w:lineRule="auto"/>
            </w:pPr>
            <w:r w:rsidRPr="00772CAC">
              <w:rPr>
                <w:color w:val="000000"/>
                <w:lang w:val="bg-BG" w:eastAsia="bg-BG" w:bidi="bg-BG"/>
              </w:rPr>
              <w:t xml:space="preserve">В изготвеното Задание за обхват и съдържание на екологична оценка на „Национална стратегия за околна среда и План за действие към нея“, по отношение на връзката с национални стратегически, планови и други документи са цитирани </w:t>
            </w:r>
            <w:r w:rsidRPr="00772CAC">
              <w:rPr>
                <w:rStyle w:val="Bodytext2Italic"/>
                <w:sz w:val="22"/>
                <w:szCs w:val="22"/>
              </w:rPr>
              <w:t xml:space="preserve">Планове за управление на речните басейни за периода 2016-2021 г. и Планове за управление на риска от наводнения за периода 2016-2021 г. </w:t>
            </w:r>
            <w:r w:rsidRPr="00772CAC">
              <w:rPr>
                <w:rStyle w:val="Bodytext2Italic"/>
                <w:i w:val="0"/>
                <w:iCs w:val="0"/>
                <w:sz w:val="22"/>
                <w:szCs w:val="22"/>
              </w:rPr>
              <w:t>В</w:t>
            </w:r>
            <w:r w:rsidRPr="00772CAC">
              <w:rPr>
                <w:color w:val="000000"/>
                <w:lang w:val="bg-BG" w:eastAsia="bg-BG" w:bidi="bg-BG"/>
              </w:rPr>
              <w:t xml:space="preserve"> Доклада за ЕО следва да се уточни, че програмният период на разглежданата стратегия е до 2030г. и обхваща и част от периода на актуализирането, изготвянето и прилагането на третите Планове за управление на речните басейни (ПУРБ) и вторите Планове за управление на риска от наводнения (ПУРН) за периода 2022-2027г. Към настоящия момент е изготвена Предварителната оценка на риска от наводнения (ПОРН) на Западнобеломорски район за басейново управление (2022-2027), изготвена на основание чл. 146а, ал. 1 от Закона за водите, с актуализирани райони със значителен потенциален риск от наводнения.</w:t>
            </w:r>
          </w:p>
          <w:p w14:paraId="32AD0734" w14:textId="77777777" w:rsidR="00907837" w:rsidRPr="00772CAC" w:rsidRDefault="00907837" w:rsidP="00907837">
            <w:pPr>
              <w:pStyle w:val="Bodytext20"/>
              <w:shd w:val="clear" w:color="auto" w:fill="auto"/>
              <w:spacing w:before="0" w:after="0" w:line="240" w:lineRule="auto"/>
            </w:pPr>
            <w:r w:rsidRPr="00772CAC">
              <w:rPr>
                <w:color w:val="000000"/>
                <w:lang w:val="bg-BG" w:eastAsia="bg-BG" w:bidi="bg-BG"/>
              </w:rPr>
              <w:lastRenderedPageBreak/>
              <w:t>Със Заповед № РД-802/10.08.2021 г. Министъра на околната среда и водите са утвърдени актуализираните в съответствие с методиката по чл. 187, ал. 2, т. 6 от ЗВ, райони със значителен потенциален риск от наводнения като в Западнобеломорски район за басейново управление са определени 17 РЗПРН, от които 3 нови. Те са разположени в трите основни поречия - на р. Струма (10 бр.), на р. Места (6 бр.) и на р. Доспат (1бр.). Необходимо е предвидените дейности/инвестиции в националната стратегия и плана към нея да бъдат съобразени с риска от наводнения и да се предприемат мерки, в съответствие и с актуалните, действащи по време на инвестициите ПУРН, за недопускане и превенция на наводнения и защита на обектите при евентуални такива явления.</w:t>
            </w:r>
          </w:p>
          <w:p w14:paraId="32FA29A9" w14:textId="1538EF02" w:rsidR="00907837" w:rsidRPr="00772CAC" w:rsidRDefault="00907837" w:rsidP="00907837">
            <w:pPr>
              <w:pStyle w:val="Bodytext20"/>
              <w:shd w:val="clear" w:color="auto" w:fill="auto"/>
              <w:spacing w:before="0" w:after="0" w:line="240" w:lineRule="auto"/>
            </w:pPr>
            <w:r w:rsidRPr="00772CAC">
              <w:rPr>
                <w:color w:val="000000"/>
                <w:lang w:val="bg-BG" w:eastAsia="bg-BG" w:bidi="bg-BG"/>
              </w:rPr>
              <w:t xml:space="preserve">Подробна информация за ПОРН на ЗБР (2022-2027), и за актуализираните РЗПРН, е публикувана на сайта на БД ЗБР на следния адрес: </w:t>
            </w:r>
            <w:r w:rsidRPr="00772CAC">
              <w:t>https://wabd.bg/content/%d0%bf%d0%be%d1%80%d0%bd-2022-2027/</w:t>
            </w:r>
          </w:p>
          <w:p w14:paraId="421D1515" w14:textId="77777777" w:rsidR="00907837" w:rsidRPr="00772CAC" w:rsidRDefault="00907837" w:rsidP="00907837">
            <w:pPr>
              <w:pStyle w:val="Bodytext20"/>
              <w:numPr>
                <w:ilvl w:val="0"/>
                <w:numId w:val="10"/>
              </w:numPr>
              <w:shd w:val="clear" w:color="auto" w:fill="auto"/>
              <w:tabs>
                <w:tab w:val="left" w:pos="1044"/>
              </w:tabs>
              <w:spacing w:before="0" w:after="0" w:line="240" w:lineRule="auto"/>
            </w:pPr>
            <w:r w:rsidRPr="00772CAC">
              <w:rPr>
                <w:color w:val="000000"/>
                <w:lang w:val="bg-BG" w:eastAsia="bg-BG" w:bidi="bg-BG"/>
              </w:rPr>
              <w:t>По отношение на компонент „води“ е посочено, че в ДЕО ще бъде представена информация за повърхностните и подземните води, състоянието на зоните за защита на водите, наличието на райони със значителен потенциален риск от наводнения. В тази връзка следва да се отбележи, че основните характеристики на повърхностните водни тела в териториалния обхват на ЗБР са описани и представени таблично в Приложение 1.2.4. на Раздел 1 на ПУРБ на ЗБР (2016-2021). Таблица №1.3.2.а. на Раздел 1 на ПУРБ съдържа информация за подземните водни тела в ЗБР. Състоянието на повърхностните и подземните водни тела е подробно разгледано в Раздел 4 на ПУРБ на ЗБР (2016-2021).</w:t>
            </w:r>
          </w:p>
          <w:p w14:paraId="70BE948D" w14:textId="77777777" w:rsidR="00907837" w:rsidRPr="00772CAC" w:rsidRDefault="00907837" w:rsidP="00907837">
            <w:pPr>
              <w:pStyle w:val="Bodytext20"/>
              <w:shd w:val="clear" w:color="auto" w:fill="auto"/>
              <w:spacing w:before="0" w:after="0" w:line="240" w:lineRule="auto"/>
            </w:pPr>
            <w:r w:rsidRPr="00772CAC">
              <w:rPr>
                <w:color w:val="000000"/>
                <w:lang w:val="bg-BG" w:eastAsia="bg-BG" w:bidi="bg-BG"/>
              </w:rPr>
              <w:t xml:space="preserve">В ДЕО следва да се вземе предвид предстоящото </w:t>
            </w:r>
            <w:bookmarkStart w:id="8" w:name="_Hlk113263155"/>
            <w:r w:rsidRPr="00772CAC">
              <w:rPr>
                <w:color w:val="000000"/>
                <w:lang w:val="bg-BG" w:eastAsia="bg-BG" w:bidi="bg-BG"/>
              </w:rPr>
              <w:t>актуализиране на характеристиките на повърхностните, подземните водни тела и зоните за защита на водите в ЗБР, което ще бъде изготвено в процеса на актуализация на Плана за управление на речните басейни (ПУРБ) на Западнобеломорски район за третия планов период - 2022- 2027г.</w:t>
            </w:r>
          </w:p>
          <w:bookmarkEnd w:id="8"/>
          <w:p w14:paraId="3EC7DC9A" w14:textId="65A74822" w:rsidR="00907837" w:rsidRPr="00772CAC" w:rsidRDefault="00907837" w:rsidP="00907837">
            <w:pPr>
              <w:pStyle w:val="Bodytext20"/>
              <w:shd w:val="clear" w:color="auto" w:fill="auto"/>
              <w:spacing w:before="0" w:after="0" w:line="240" w:lineRule="auto"/>
            </w:pPr>
            <w:r w:rsidRPr="00772CAC">
              <w:rPr>
                <w:color w:val="000000"/>
                <w:lang w:val="bg-BG" w:eastAsia="bg-BG" w:bidi="bg-BG"/>
              </w:rPr>
              <w:t>На всеки етап от актуализацията на ПУРБ (2021-2027г.) ще се провеждат консултации със заинтересованите страни и широката общественост. Информацията и документите от</w:t>
            </w:r>
            <w:r w:rsidRPr="00772CAC">
              <w:t xml:space="preserve"> </w:t>
            </w:r>
            <w:r w:rsidRPr="00772CAC">
              <w:rPr>
                <w:color w:val="000000"/>
                <w:lang w:val="bg-BG" w:eastAsia="bg-BG" w:bidi="bg-BG"/>
              </w:rPr>
              <w:t xml:space="preserve">отделните </w:t>
            </w:r>
            <w:r w:rsidRPr="00772CAC">
              <w:rPr>
                <w:color w:val="000000"/>
                <w:lang w:val="bg-BG" w:eastAsia="bg-BG" w:bidi="bg-BG"/>
              </w:rPr>
              <w:lastRenderedPageBreak/>
              <w:t xml:space="preserve">етапи на актуализацията на ПУРБ и Програмата от мерки към него ще бъдат периодично публикувани и публично достъпни на интернет страницата на БД ЗБР: </w:t>
            </w:r>
            <w:r w:rsidRPr="00772CAC">
              <w:rPr>
                <w:color w:val="000000"/>
                <w:lang w:eastAsia="en-GB" w:bidi="en-GB"/>
              </w:rPr>
              <w:t>www.wabd.bg.</w:t>
            </w:r>
          </w:p>
          <w:p w14:paraId="1466E22E" w14:textId="0870C6A3" w:rsidR="00907837" w:rsidRPr="00772CAC" w:rsidRDefault="00907837" w:rsidP="00DC34E8">
            <w:pPr>
              <w:pStyle w:val="Bodytext20"/>
              <w:numPr>
                <w:ilvl w:val="0"/>
                <w:numId w:val="10"/>
              </w:numPr>
              <w:shd w:val="clear" w:color="auto" w:fill="auto"/>
              <w:tabs>
                <w:tab w:val="left" w:pos="682"/>
              </w:tabs>
              <w:spacing w:before="0" w:after="0" w:line="240" w:lineRule="auto"/>
            </w:pPr>
            <w:r w:rsidRPr="00772CAC">
              <w:rPr>
                <w:color w:val="000000"/>
                <w:lang w:val="bg-BG" w:eastAsia="bg-BG" w:bidi="bg-BG"/>
              </w:rPr>
              <w:t>В ДЕО следва да бъде включена информация за зоните за защита на водите, които са регламентирани в чл. 119а от ЗВ: зони за защита на питейните води; зони с води за къпане; зоните, в които водите са чувствителни към биогенни елементи, включително: уязвими зони и чувствителни зони; зони за опазване на стопански ценни видове риби и други водни организми; защитени територии и зони, обявени за опазване на местообитания и биологични видове, в които поддържането или подобряването на състоянието на водите е важен фактор за тяхното опазване (защитени зони от екологичната мрежа НАТУРА 2000). Зоните за защита на водите по чл. 119а от Закона за водите в Западнобеломорски район са разгледани в Раздел 3 на ПУРБ на ЗБР (2016-2021). В тази връзка, следва да се има предвид, че съгласно чл</w:t>
            </w:r>
            <w:r w:rsidR="00DC34E8" w:rsidRPr="00772CAC">
              <w:rPr>
                <w:color w:val="000000"/>
                <w:lang w:val="bg-BG" w:eastAsia="bg-BG" w:bidi="bg-BG"/>
              </w:rPr>
              <w:t>.</w:t>
            </w:r>
            <w:r w:rsidRPr="00772CAC">
              <w:rPr>
                <w:color w:val="000000"/>
                <w:lang w:val="bg-BG" w:eastAsia="bg-BG" w:bidi="bg-BG"/>
              </w:rPr>
              <w:t xml:space="preserve"> 116, ал. 2, т. 3 от Закона за водите всички води и водни обекти се опазват от изтощаване, замърсяване и увреждане с цел поддържане на необходимото количество и качество на водите и здравословна околна среда, съхраняване на екосистемите, запазване на ландшафта и предотвратяване на стопански щети, като за постигане на тези цели се определят зони за защита на водите.</w:t>
            </w:r>
          </w:p>
          <w:p w14:paraId="49FFB735" w14:textId="77777777" w:rsidR="00907837" w:rsidRPr="00772CAC" w:rsidRDefault="00907837" w:rsidP="00DC34E8">
            <w:pPr>
              <w:pStyle w:val="Bodytext20"/>
              <w:numPr>
                <w:ilvl w:val="0"/>
                <w:numId w:val="10"/>
              </w:numPr>
              <w:shd w:val="clear" w:color="auto" w:fill="auto"/>
              <w:tabs>
                <w:tab w:val="left" w:pos="1042"/>
              </w:tabs>
              <w:spacing w:before="0" w:after="0" w:line="240" w:lineRule="auto"/>
            </w:pPr>
            <w:r w:rsidRPr="00772CAC">
              <w:rPr>
                <w:color w:val="000000"/>
                <w:lang w:val="bg-BG" w:eastAsia="bg-BG" w:bidi="bg-BG"/>
              </w:rPr>
              <w:t>При прегледа на съществуващите екологични проблеми при компонент „Води“ е необходимо да се вземат предвид значимите видове натиск в резултат от човешката дейност върху състоянието на повърхностните и подземните води, разгледани в Раздел 2 на ПУРБ на ЗБР (2016-2021). Актуализиран преглед на въздействието от човешка дейност върху състоянието на повърхностните и подземните води ще бъде извършен и в процеса на актуализация на Плана за управление на речните басейни (ПУРБ) на Западнобеломорски район за третия планов период - 2022-2027г.</w:t>
            </w:r>
          </w:p>
          <w:p w14:paraId="72244471" w14:textId="77777777" w:rsidR="00907837" w:rsidRPr="00772CAC" w:rsidRDefault="00907837" w:rsidP="00907837">
            <w:pPr>
              <w:pStyle w:val="Bodytext20"/>
              <w:shd w:val="clear" w:color="auto" w:fill="auto"/>
              <w:spacing w:before="0" w:after="0" w:line="240" w:lineRule="auto"/>
            </w:pPr>
            <w:r w:rsidRPr="00772CAC">
              <w:rPr>
                <w:color w:val="000000"/>
                <w:lang w:val="bg-BG" w:eastAsia="bg-BG" w:bidi="bg-BG"/>
              </w:rPr>
              <w:t xml:space="preserve">Към настоящия момент БД ЗБР е изготвила и публикувала „Доклад за междинен преглед на значимите проблеми при управлението на водите в Западнобеломорски район за басейново управление“, осигуряващ информация за значимите видове въздействия в ЗБР, на база на които са определени значимите проблеми в областта на водите, достъпен на сайта на БД ЗБР на следния </w:t>
            </w:r>
            <w:r w:rsidRPr="00772CAC">
              <w:rPr>
                <w:color w:val="000000"/>
                <w:lang w:val="bg-BG" w:eastAsia="bg-BG" w:bidi="bg-BG"/>
              </w:rPr>
              <w:lastRenderedPageBreak/>
              <w:t>адрес:</w:t>
            </w:r>
          </w:p>
          <w:p w14:paraId="74629B3C" w14:textId="19EB4C3F" w:rsidR="00907837" w:rsidRPr="00772CAC" w:rsidRDefault="00907837" w:rsidP="00907837">
            <w:pPr>
              <w:jc w:val="both"/>
              <w:rPr>
                <w:sz w:val="22"/>
                <w:szCs w:val="22"/>
              </w:rPr>
            </w:pPr>
            <w:r w:rsidRPr="00772CAC">
              <w:rPr>
                <w:rStyle w:val="Bodytext60"/>
                <w:lang w:val="bg-BG" w:eastAsia="bg-BG" w:bidi="ar-SA"/>
              </w:rPr>
              <w:t xml:space="preserve">https://wahd.bn/content/%dO%bl%d </w:t>
            </w:r>
            <w:r w:rsidRPr="00772CAC">
              <w:rPr>
                <w:rStyle w:val="Bodytext60"/>
                <w:lang w:val="bg-BG" w:eastAsia="bg-BG" w:bidi="bg-BG"/>
              </w:rPr>
              <w:t xml:space="preserve">1 </w:t>
            </w:r>
            <w:r w:rsidRPr="00772CAC">
              <w:rPr>
                <w:rStyle w:val="Bodytext60"/>
                <w:lang w:val="bg-BG" w:eastAsia="bg-BG" w:bidi="ar-SA"/>
              </w:rPr>
              <w:t xml:space="preserve">%83%d </w:t>
            </w:r>
            <w:r w:rsidRPr="00772CAC">
              <w:rPr>
                <w:rStyle w:val="Bodytext60"/>
                <w:lang w:val="bg-BG" w:eastAsia="bg-BG" w:bidi="bg-BG"/>
              </w:rPr>
              <w:t xml:space="preserve">1 </w:t>
            </w:r>
            <w:r w:rsidRPr="00772CAC">
              <w:rPr>
                <w:rStyle w:val="Bodytext60"/>
                <w:lang w:val="bg-BG" w:eastAsia="bg-BG" w:bidi="ar-SA"/>
              </w:rPr>
              <w:t xml:space="preserve">%80%d0°/ob </w:t>
            </w:r>
            <w:r w:rsidRPr="00772CAC">
              <w:rPr>
                <w:rStyle w:val="Bodytext60"/>
                <w:lang w:val="bg-BG" w:eastAsia="bg-BG" w:bidi="bg-BG"/>
              </w:rPr>
              <w:t xml:space="preserve">1 </w:t>
            </w:r>
            <w:r w:rsidRPr="00772CAC">
              <w:rPr>
                <w:rStyle w:val="Bodytext60"/>
                <w:lang w:val="bg-BG" w:eastAsia="bg-BG" w:bidi="ar-SA"/>
              </w:rPr>
              <w:t>/%dO%bi%d 1 %83%d 1 %80%d0%b 1</w:t>
            </w:r>
            <w:r w:rsidRPr="00772CAC">
              <w:rPr>
                <w:rStyle w:val="Bodytext60"/>
              </w:rPr>
              <w:t xml:space="preserve"> </w:t>
            </w:r>
            <w:r w:rsidRPr="00772CAC">
              <w:rPr>
                <w:rStyle w:val="Bodytext60"/>
                <w:lang w:bidi="bg-BG"/>
              </w:rPr>
              <w:t>-2022-2027/</w:t>
            </w:r>
          </w:p>
          <w:p w14:paraId="6F2DB6A5" w14:textId="53E5B6F1" w:rsidR="00907837" w:rsidRPr="00772CAC" w:rsidRDefault="00907837" w:rsidP="00907837">
            <w:pPr>
              <w:pStyle w:val="Bodytext20"/>
              <w:numPr>
                <w:ilvl w:val="0"/>
                <w:numId w:val="10"/>
              </w:numPr>
              <w:shd w:val="clear" w:color="auto" w:fill="auto"/>
              <w:tabs>
                <w:tab w:val="left" w:pos="1042"/>
              </w:tabs>
              <w:spacing w:before="0" w:after="0" w:line="240" w:lineRule="auto"/>
            </w:pPr>
            <w:r w:rsidRPr="00772CAC">
              <w:rPr>
                <w:color w:val="000000"/>
                <w:lang w:val="bg-BG" w:eastAsia="bg-BG" w:bidi="bg-BG"/>
              </w:rPr>
              <w:t>ПУРБ определя рамката на интегрираното управление на водите на басейново ниво и включва програма от мерки за постигане на целите за опазване на околната среда (Раздел 7 на ПУРБ). В ПУРБ е залегнал принципът за опазване на повърхностните и подземните води от изтощаване, замърсяване и увреждане с цел поддържане на необходимото количество и качество на водите и здравословна околна среда, съхраняване на екосистемите, запазване на ландшафта и предотвратяване на стопански щети. Към момента се изпълняват дейности по актуализация на ПУРБ и ПУРН, които ще бъдат с период на действие 2022 - 2027 г. и предлаганите дейности необходимо да бъдат съобразявани и с тези планове и да се изготви анализ на съответствието на предвижданията на НСОС и План за действие към нея и степента на съобразяването им с целите на ПУРБ на ЗБР (2016-2021) и на ПУРН на ЗБР (2016-2021). Необходимо е да се направи оценка на степента на въздействие на предвидените дейности в НСОС и Плана към нея, върху състоянието на повърхностните и подземните водни тела, както и върху</w:t>
            </w:r>
            <w:r w:rsidR="005251B4" w:rsidRPr="00772CAC">
              <w:rPr>
                <w:color w:val="000000"/>
                <w:lang w:val="bg-BG" w:eastAsia="bg-BG" w:bidi="bg-BG"/>
              </w:rPr>
              <w:t xml:space="preserve"> </w:t>
            </w:r>
            <w:r w:rsidRPr="00772CAC">
              <w:rPr>
                <w:color w:val="000000"/>
                <w:lang w:val="bg-BG" w:eastAsia="bg-BG" w:bidi="bg-BG"/>
              </w:rPr>
              <w:t>зоните за защита на водите по чл.119а от Закона за водите. В ДЕО, за компонент „Води“ да се разпишат подходящи мерки при вероятни неблагоприятни последствия от осъществяване на проектите от НСОС.</w:t>
            </w:r>
          </w:p>
          <w:p w14:paraId="47C4BB25" w14:textId="1634B23B" w:rsidR="00907837" w:rsidRPr="00772CAC" w:rsidRDefault="00907837" w:rsidP="005251B4">
            <w:pPr>
              <w:pStyle w:val="Bodytext20"/>
              <w:numPr>
                <w:ilvl w:val="0"/>
                <w:numId w:val="10"/>
              </w:numPr>
              <w:shd w:val="clear" w:color="auto" w:fill="auto"/>
              <w:tabs>
                <w:tab w:val="left" w:pos="1023"/>
              </w:tabs>
              <w:spacing w:before="0" w:after="0" w:line="240" w:lineRule="auto"/>
            </w:pPr>
            <w:r w:rsidRPr="00772CAC">
              <w:rPr>
                <w:color w:val="000000"/>
                <w:lang w:val="bg-BG" w:eastAsia="bg-BG" w:bidi="bg-BG"/>
              </w:rPr>
              <w:t>Произтичащите от разглежданата „Национална стратегия за околна среда. План за действие към нея“ планове, програми, инвестиционни намерения и проекти, и/или техните изменения е необходимо да бъдат оценявани за допустимост спрямо Плановете за управление на речните басейни (ПУРБ) и Плановете за управление на риска от наводнения (</w:t>
            </w:r>
            <w:r w:rsidR="005251B4" w:rsidRPr="00772CAC">
              <w:rPr>
                <w:color w:val="000000"/>
                <w:lang w:val="bg-BG" w:eastAsia="bg-BG" w:bidi="bg-BG"/>
              </w:rPr>
              <w:t>П</w:t>
            </w:r>
            <w:r w:rsidRPr="00772CAC">
              <w:rPr>
                <w:color w:val="000000"/>
                <w:lang w:val="bg-BG" w:eastAsia="bg-BG" w:bidi="bg-BG"/>
              </w:rPr>
              <w:t>УРН) и могат да бъдат одобрени само след провеждане на приложимите процедури по реда на Глава шеста от Закона за опазване на околната среда - по екологична оценка (ЕО) за планове и програми и за извършване на оценка на въздействието върху околната среда (ОВОС), съгласно изискванията на чл.155, ал.1, т.23 от Закона за водите, за инвестиционни предложения.</w:t>
            </w:r>
          </w:p>
          <w:p w14:paraId="00C74A8C" w14:textId="66A02071" w:rsidR="00907837" w:rsidRPr="00772CAC" w:rsidRDefault="00907837" w:rsidP="005251B4">
            <w:pPr>
              <w:pStyle w:val="Bodytext20"/>
              <w:shd w:val="clear" w:color="auto" w:fill="auto"/>
              <w:spacing w:before="0" w:after="0" w:line="240" w:lineRule="auto"/>
            </w:pPr>
            <w:r w:rsidRPr="00772CAC">
              <w:rPr>
                <w:color w:val="000000"/>
                <w:lang w:val="bg-BG" w:eastAsia="bg-BG" w:bidi="bg-BG"/>
              </w:rPr>
              <w:t xml:space="preserve">Въз основа на гореизложеното. Басейнова дирекция „Западнобеломорски район” дава </w:t>
            </w:r>
            <w:r w:rsidRPr="00772CAC">
              <w:rPr>
                <w:color w:val="000000"/>
                <w:lang w:val="bg-BG" w:eastAsia="bg-BG" w:bidi="bg-BG"/>
              </w:rPr>
              <w:lastRenderedPageBreak/>
              <w:t xml:space="preserve">положително становище по изготвеното Задание за обхват и съдържание на екологична оценка </w:t>
            </w:r>
            <w:r w:rsidR="005251B4" w:rsidRPr="00772CAC">
              <w:rPr>
                <w:color w:val="000000"/>
                <w:lang w:val="bg-BG" w:eastAsia="bg-BG" w:bidi="bg-BG"/>
              </w:rPr>
              <w:t>н</w:t>
            </w:r>
            <w:r w:rsidR="005251B4" w:rsidRPr="00772CAC">
              <w:rPr>
                <w:lang w:val="bg-BG"/>
              </w:rPr>
              <w:t xml:space="preserve">а </w:t>
            </w:r>
            <w:r w:rsidRPr="00772CAC">
              <w:rPr>
                <w:color w:val="000000"/>
                <w:lang w:val="bg-BG" w:eastAsia="bg-BG" w:bidi="bg-BG"/>
              </w:rPr>
              <w:t>„</w:t>
            </w:r>
            <w:r w:rsidRPr="00772CAC">
              <w:rPr>
                <w:rStyle w:val="Bodytext2Bold"/>
                <w:b w:val="0"/>
                <w:bCs w:val="0"/>
                <w:i/>
                <w:iCs/>
              </w:rPr>
              <w:t xml:space="preserve">Национална </w:t>
            </w:r>
            <w:r w:rsidRPr="00772CAC">
              <w:rPr>
                <w:rStyle w:val="Bodytext2Italic"/>
                <w:b/>
                <w:bCs/>
                <w:i w:val="0"/>
                <w:iCs w:val="0"/>
                <w:sz w:val="22"/>
                <w:szCs w:val="22"/>
              </w:rPr>
              <w:t>с</w:t>
            </w:r>
            <w:r w:rsidRPr="00772CAC">
              <w:rPr>
                <w:rStyle w:val="Bodytext2Italic"/>
                <w:sz w:val="22"/>
                <w:szCs w:val="22"/>
              </w:rPr>
              <w:t>тратегия за околна среда и План за действие към пея</w:t>
            </w:r>
            <w:r w:rsidRPr="00772CAC">
              <w:rPr>
                <w:color w:val="000000"/>
                <w:lang w:val="bg-BG" w:eastAsia="bg-BG" w:bidi="bg-BG"/>
              </w:rPr>
              <w:t xml:space="preserve"> " , като бъдат взети предвид и направените препоръки в настоящото писмо.</w:t>
            </w:r>
          </w:p>
        </w:tc>
        <w:tc>
          <w:tcPr>
            <w:tcW w:w="2170" w:type="dxa"/>
            <w:shd w:val="clear" w:color="auto" w:fill="auto"/>
          </w:tcPr>
          <w:p w14:paraId="4613D433" w14:textId="77777777" w:rsidR="00907837" w:rsidRDefault="00907837" w:rsidP="006C08EA">
            <w:pPr>
              <w:jc w:val="both"/>
              <w:rPr>
                <w:sz w:val="22"/>
                <w:szCs w:val="22"/>
              </w:rPr>
            </w:pPr>
          </w:p>
          <w:p w14:paraId="5178A045" w14:textId="77777777" w:rsidR="00751CEE" w:rsidRDefault="00751CEE" w:rsidP="006C08EA">
            <w:pPr>
              <w:jc w:val="both"/>
              <w:rPr>
                <w:sz w:val="22"/>
                <w:szCs w:val="22"/>
              </w:rPr>
            </w:pPr>
          </w:p>
          <w:p w14:paraId="47D710DF" w14:textId="77777777" w:rsidR="00751CEE" w:rsidRDefault="00751CEE" w:rsidP="006C08EA">
            <w:pPr>
              <w:jc w:val="both"/>
              <w:rPr>
                <w:sz w:val="22"/>
                <w:szCs w:val="22"/>
              </w:rPr>
            </w:pPr>
          </w:p>
          <w:p w14:paraId="7971CD56" w14:textId="77777777" w:rsidR="00751CEE" w:rsidRDefault="00751CEE" w:rsidP="006C08EA">
            <w:pPr>
              <w:jc w:val="both"/>
              <w:rPr>
                <w:sz w:val="22"/>
                <w:szCs w:val="22"/>
              </w:rPr>
            </w:pPr>
          </w:p>
          <w:p w14:paraId="1B94427A" w14:textId="77777777" w:rsidR="00751CEE" w:rsidRDefault="00751CEE" w:rsidP="006C08EA">
            <w:pPr>
              <w:jc w:val="both"/>
              <w:rPr>
                <w:sz w:val="22"/>
                <w:szCs w:val="22"/>
              </w:rPr>
            </w:pPr>
          </w:p>
          <w:p w14:paraId="6D3FD1B2" w14:textId="77777777" w:rsidR="00751CEE" w:rsidRDefault="00751CEE" w:rsidP="006C08EA">
            <w:pPr>
              <w:jc w:val="both"/>
              <w:rPr>
                <w:sz w:val="22"/>
                <w:szCs w:val="22"/>
              </w:rPr>
            </w:pPr>
          </w:p>
          <w:p w14:paraId="2CFB28AE" w14:textId="77777777" w:rsidR="00751CEE" w:rsidRDefault="00751CEE" w:rsidP="006C08EA">
            <w:pPr>
              <w:jc w:val="both"/>
              <w:rPr>
                <w:sz w:val="22"/>
                <w:szCs w:val="22"/>
              </w:rPr>
            </w:pPr>
          </w:p>
          <w:p w14:paraId="51808EE8" w14:textId="77777777" w:rsidR="00751CEE" w:rsidRDefault="00751CEE" w:rsidP="006C08EA">
            <w:pPr>
              <w:jc w:val="both"/>
              <w:rPr>
                <w:sz w:val="22"/>
                <w:szCs w:val="22"/>
              </w:rPr>
            </w:pPr>
          </w:p>
          <w:p w14:paraId="684C1BC4" w14:textId="77777777" w:rsidR="00751CEE" w:rsidRDefault="00751CEE" w:rsidP="006C08EA">
            <w:pPr>
              <w:jc w:val="both"/>
              <w:rPr>
                <w:sz w:val="22"/>
                <w:szCs w:val="22"/>
              </w:rPr>
            </w:pPr>
          </w:p>
          <w:p w14:paraId="771DF912" w14:textId="77777777" w:rsidR="00751CEE" w:rsidRDefault="00751CEE" w:rsidP="006C08EA">
            <w:pPr>
              <w:jc w:val="both"/>
              <w:rPr>
                <w:sz w:val="22"/>
                <w:szCs w:val="22"/>
              </w:rPr>
            </w:pPr>
          </w:p>
          <w:p w14:paraId="2FD4F628" w14:textId="77777777" w:rsidR="00751CEE" w:rsidRDefault="00751CEE" w:rsidP="006C08EA">
            <w:pPr>
              <w:jc w:val="both"/>
              <w:rPr>
                <w:sz w:val="22"/>
                <w:szCs w:val="22"/>
              </w:rPr>
            </w:pPr>
          </w:p>
          <w:p w14:paraId="0E8ECF6C" w14:textId="77777777" w:rsidR="00751CEE" w:rsidRDefault="00751CEE" w:rsidP="006C08EA">
            <w:pPr>
              <w:jc w:val="both"/>
              <w:rPr>
                <w:sz w:val="22"/>
                <w:szCs w:val="22"/>
              </w:rPr>
            </w:pPr>
          </w:p>
          <w:p w14:paraId="0A45AE64" w14:textId="77777777" w:rsidR="00751CEE" w:rsidRDefault="00751CEE" w:rsidP="006C08EA">
            <w:pPr>
              <w:jc w:val="both"/>
              <w:rPr>
                <w:sz w:val="22"/>
                <w:szCs w:val="22"/>
              </w:rPr>
            </w:pPr>
          </w:p>
          <w:p w14:paraId="63F5864A" w14:textId="77777777" w:rsidR="00751CEE" w:rsidRDefault="00751CEE" w:rsidP="006C08EA">
            <w:pPr>
              <w:jc w:val="both"/>
              <w:rPr>
                <w:sz w:val="22"/>
                <w:szCs w:val="22"/>
              </w:rPr>
            </w:pPr>
          </w:p>
          <w:p w14:paraId="3FB8111F" w14:textId="77777777" w:rsidR="00751CEE" w:rsidRDefault="00751CEE" w:rsidP="006C08EA">
            <w:pPr>
              <w:jc w:val="both"/>
              <w:rPr>
                <w:sz w:val="22"/>
                <w:szCs w:val="22"/>
              </w:rPr>
            </w:pPr>
          </w:p>
          <w:p w14:paraId="2483512E" w14:textId="77777777" w:rsidR="00751CEE" w:rsidRDefault="00751CEE" w:rsidP="006C08EA">
            <w:pPr>
              <w:jc w:val="both"/>
              <w:rPr>
                <w:sz w:val="22"/>
                <w:szCs w:val="22"/>
              </w:rPr>
            </w:pPr>
          </w:p>
          <w:p w14:paraId="68D49B26" w14:textId="77777777" w:rsidR="00751CEE" w:rsidRDefault="00751CEE" w:rsidP="006C08EA">
            <w:pPr>
              <w:jc w:val="both"/>
              <w:rPr>
                <w:sz w:val="22"/>
                <w:szCs w:val="22"/>
              </w:rPr>
            </w:pPr>
          </w:p>
          <w:p w14:paraId="1D594CAD" w14:textId="77777777" w:rsidR="00751CEE" w:rsidRDefault="00751CEE" w:rsidP="006C08EA">
            <w:pPr>
              <w:jc w:val="both"/>
              <w:rPr>
                <w:sz w:val="22"/>
                <w:szCs w:val="22"/>
              </w:rPr>
            </w:pPr>
          </w:p>
          <w:p w14:paraId="5F9E7362" w14:textId="77777777" w:rsidR="00751CEE" w:rsidRDefault="00751CEE" w:rsidP="006C08EA">
            <w:pPr>
              <w:jc w:val="both"/>
              <w:rPr>
                <w:sz w:val="22"/>
                <w:szCs w:val="22"/>
              </w:rPr>
            </w:pPr>
          </w:p>
          <w:p w14:paraId="6941C880" w14:textId="77777777" w:rsidR="00751CEE" w:rsidRDefault="00751CEE" w:rsidP="006C08EA">
            <w:pPr>
              <w:jc w:val="both"/>
              <w:rPr>
                <w:sz w:val="22"/>
                <w:szCs w:val="22"/>
              </w:rPr>
            </w:pPr>
          </w:p>
          <w:p w14:paraId="279084DF" w14:textId="77777777" w:rsidR="00751CEE" w:rsidRDefault="00751CEE" w:rsidP="006C08EA">
            <w:pPr>
              <w:jc w:val="both"/>
              <w:rPr>
                <w:sz w:val="22"/>
                <w:szCs w:val="22"/>
              </w:rPr>
            </w:pPr>
          </w:p>
          <w:p w14:paraId="11BBB186" w14:textId="77777777" w:rsidR="00751CEE" w:rsidRDefault="00751CEE" w:rsidP="006C08EA">
            <w:pPr>
              <w:jc w:val="both"/>
              <w:rPr>
                <w:sz w:val="22"/>
                <w:szCs w:val="22"/>
              </w:rPr>
            </w:pPr>
          </w:p>
          <w:p w14:paraId="62D898A1" w14:textId="77777777" w:rsidR="00751CEE" w:rsidRDefault="00751CEE" w:rsidP="006C08EA">
            <w:pPr>
              <w:jc w:val="both"/>
              <w:rPr>
                <w:sz w:val="22"/>
                <w:szCs w:val="22"/>
              </w:rPr>
            </w:pPr>
          </w:p>
          <w:p w14:paraId="643E6BE8" w14:textId="77777777" w:rsidR="00751CEE" w:rsidRDefault="00751CEE" w:rsidP="006C08EA">
            <w:pPr>
              <w:jc w:val="both"/>
              <w:rPr>
                <w:sz w:val="22"/>
                <w:szCs w:val="22"/>
              </w:rPr>
            </w:pPr>
          </w:p>
          <w:p w14:paraId="2CEC9343" w14:textId="77777777" w:rsidR="00751CEE" w:rsidRDefault="00751CEE" w:rsidP="006C08EA">
            <w:pPr>
              <w:jc w:val="both"/>
              <w:rPr>
                <w:sz w:val="22"/>
                <w:szCs w:val="22"/>
              </w:rPr>
            </w:pPr>
          </w:p>
          <w:p w14:paraId="70699913" w14:textId="77777777" w:rsidR="00751CEE" w:rsidRDefault="00751CEE" w:rsidP="006C08EA">
            <w:pPr>
              <w:jc w:val="both"/>
              <w:rPr>
                <w:sz w:val="22"/>
                <w:szCs w:val="22"/>
              </w:rPr>
            </w:pPr>
          </w:p>
          <w:p w14:paraId="27D02B9D" w14:textId="77777777" w:rsidR="00751CEE" w:rsidRDefault="00751CEE" w:rsidP="006C08EA">
            <w:pPr>
              <w:jc w:val="both"/>
              <w:rPr>
                <w:sz w:val="22"/>
                <w:szCs w:val="22"/>
              </w:rPr>
            </w:pPr>
          </w:p>
          <w:p w14:paraId="5FF39E4D" w14:textId="77777777" w:rsidR="00751CEE" w:rsidRDefault="00751CEE" w:rsidP="006C08EA">
            <w:pPr>
              <w:jc w:val="both"/>
              <w:rPr>
                <w:sz w:val="22"/>
                <w:szCs w:val="22"/>
              </w:rPr>
            </w:pPr>
          </w:p>
          <w:p w14:paraId="29C8D2A5" w14:textId="77777777" w:rsidR="00751CEE" w:rsidRDefault="00751CEE" w:rsidP="006C08EA">
            <w:pPr>
              <w:jc w:val="both"/>
              <w:rPr>
                <w:sz w:val="22"/>
                <w:szCs w:val="22"/>
              </w:rPr>
            </w:pPr>
          </w:p>
          <w:p w14:paraId="483AF748" w14:textId="77777777" w:rsidR="00751CEE" w:rsidRDefault="00751CEE" w:rsidP="006C08EA">
            <w:pPr>
              <w:jc w:val="both"/>
              <w:rPr>
                <w:sz w:val="22"/>
                <w:szCs w:val="22"/>
              </w:rPr>
            </w:pPr>
          </w:p>
          <w:p w14:paraId="7BC7B822" w14:textId="77777777" w:rsidR="00751CEE" w:rsidRDefault="00751CEE" w:rsidP="006C08EA">
            <w:pPr>
              <w:jc w:val="both"/>
              <w:rPr>
                <w:sz w:val="22"/>
                <w:szCs w:val="22"/>
              </w:rPr>
            </w:pPr>
          </w:p>
          <w:p w14:paraId="0BCC7F40" w14:textId="77777777" w:rsidR="00751CEE" w:rsidRDefault="00751CEE" w:rsidP="006C08EA">
            <w:pPr>
              <w:jc w:val="both"/>
              <w:rPr>
                <w:sz w:val="22"/>
                <w:szCs w:val="22"/>
              </w:rPr>
            </w:pPr>
          </w:p>
          <w:p w14:paraId="3E5CB815" w14:textId="77777777" w:rsidR="00751CEE" w:rsidRDefault="00751CEE" w:rsidP="006C08EA">
            <w:pPr>
              <w:jc w:val="both"/>
              <w:rPr>
                <w:sz w:val="22"/>
                <w:szCs w:val="22"/>
              </w:rPr>
            </w:pPr>
          </w:p>
          <w:p w14:paraId="7F732A89" w14:textId="77777777" w:rsidR="00751CEE" w:rsidRDefault="00751CEE" w:rsidP="006C08EA">
            <w:pPr>
              <w:jc w:val="both"/>
              <w:rPr>
                <w:sz w:val="22"/>
                <w:szCs w:val="22"/>
              </w:rPr>
            </w:pPr>
          </w:p>
          <w:p w14:paraId="5AB62B36" w14:textId="77777777" w:rsidR="00751CEE" w:rsidRDefault="00751CEE" w:rsidP="006C08EA">
            <w:pPr>
              <w:jc w:val="both"/>
              <w:rPr>
                <w:sz w:val="22"/>
                <w:szCs w:val="22"/>
              </w:rPr>
            </w:pPr>
          </w:p>
          <w:p w14:paraId="590A5B47" w14:textId="77777777" w:rsidR="00751CEE" w:rsidRDefault="00751CEE" w:rsidP="006C08EA">
            <w:pPr>
              <w:jc w:val="both"/>
              <w:rPr>
                <w:sz w:val="22"/>
                <w:szCs w:val="22"/>
              </w:rPr>
            </w:pPr>
          </w:p>
          <w:p w14:paraId="633B4CA2" w14:textId="77777777" w:rsidR="00751CEE" w:rsidRDefault="00751CEE" w:rsidP="006C08EA">
            <w:pPr>
              <w:jc w:val="both"/>
              <w:rPr>
                <w:sz w:val="22"/>
                <w:szCs w:val="22"/>
              </w:rPr>
            </w:pPr>
          </w:p>
          <w:p w14:paraId="61928700" w14:textId="77777777" w:rsidR="00751CEE" w:rsidRDefault="00751CEE" w:rsidP="006C08EA">
            <w:pPr>
              <w:jc w:val="both"/>
              <w:rPr>
                <w:sz w:val="22"/>
                <w:szCs w:val="22"/>
              </w:rPr>
            </w:pPr>
          </w:p>
          <w:p w14:paraId="5F1D2037" w14:textId="77777777" w:rsidR="00751CEE" w:rsidRDefault="00751CEE" w:rsidP="006C08EA">
            <w:pPr>
              <w:jc w:val="both"/>
              <w:rPr>
                <w:sz w:val="22"/>
                <w:szCs w:val="22"/>
              </w:rPr>
            </w:pPr>
          </w:p>
          <w:p w14:paraId="26A8CC51" w14:textId="77777777" w:rsidR="00751CEE" w:rsidRDefault="00751CEE" w:rsidP="006C08EA">
            <w:pPr>
              <w:jc w:val="both"/>
              <w:rPr>
                <w:sz w:val="22"/>
                <w:szCs w:val="22"/>
              </w:rPr>
            </w:pPr>
          </w:p>
          <w:p w14:paraId="55811B83" w14:textId="77777777" w:rsidR="00751CEE" w:rsidRDefault="00751CEE" w:rsidP="006C08EA">
            <w:pPr>
              <w:jc w:val="both"/>
              <w:rPr>
                <w:sz w:val="22"/>
                <w:szCs w:val="22"/>
              </w:rPr>
            </w:pPr>
          </w:p>
          <w:p w14:paraId="62EBD370" w14:textId="77777777" w:rsidR="00751CEE" w:rsidRDefault="00751CEE" w:rsidP="006C08EA">
            <w:pPr>
              <w:jc w:val="both"/>
              <w:rPr>
                <w:sz w:val="22"/>
                <w:szCs w:val="22"/>
              </w:rPr>
            </w:pPr>
          </w:p>
          <w:p w14:paraId="1127EBF4" w14:textId="77777777" w:rsidR="00751CEE" w:rsidRDefault="00751CEE" w:rsidP="006C08EA">
            <w:pPr>
              <w:jc w:val="both"/>
              <w:rPr>
                <w:sz w:val="22"/>
                <w:szCs w:val="22"/>
              </w:rPr>
            </w:pPr>
          </w:p>
          <w:p w14:paraId="15779E73" w14:textId="77777777" w:rsidR="00751CEE" w:rsidRDefault="00751CEE" w:rsidP="006C08EA">
            <w:pPr>
              <w:jc w:val="both"/>
              <w:rPr>
                <w:sz w:val="22"/>
                <w:szCs w:val="22"/>
              </w:rPr>
            </w:pPr>
          </w:p>
          <w:p w14:paraId="72047BAA" w14:textId="77777777" w:rsidR="00751CEE" w:rsidRDefault="00751CEE" w:rsidP="006C08EA">
            <w:pPr>
              <w:jc w:val="both"/>
              <w:rPr>
                <w:sz w:val="22"/>
                <w:szCs w:val="22"/>
              </w:rPr>
            </w:pPr>
          </w:p>
          <w:p w14:paraId="443F1C1A" w14:textId="77777777" w:rsidR="00751CEE" w:rsidRDefault="00751CEE" w:rsidP="006C08EA">
            <w:pPr>
              <w:jc w:val="both"/>
              <w:rPr>
                <w:sz w:val="22"/>
                <w:szCs w:val="22"/>
              </w:rPr>
            </w:pPr>
          </w:p>
          <w:p w14:paraId="7D22084D" w14:textId="77777777" w:rsidR="00751CEE" w:rsidRDefault="00751CEE" w:rsidP="006C08EA">
            <w:pPr>
              <w:jc w:val="both"/>
              <w:rPr>
                <w:sz w:val="22"/>
                <w:szCs w:val="22"/>
              </w:rPr>
            </w:pPr>
          </w:p>
          <w:p w14:paraId="6E81A105" w14:textId="77777777" w:rsidR="00751CEE" w:rsidRDefault="00751CEE" w:rsidP="006C08EA">
            <w:pPr>
              <w:jc w:val="both"/>
              <w:rPr>
                <w:sz w:val="22"/>
                <w:szCs w:val="22"/>
              </w:rPr>
            </w:pPr>
          </w:p>
          <w:p w14:paraId="1072D7AB" w14:textId="77777777" w:rsidR="00751CEE" w:rsidRDefault="00751CEE" w:rsidP="006C08EA">
            <w:pPr>
              <w:jc w:val="both"/>
              <w:rPr>
                <w:sz w:val="22"/>
                <w:szCs w:val="22"/>
              </w:rPr>
            </w:pPr>
          </w:p>
          <w:p w14:paraId="439B3D03" w14:textId="77777777" w:rsidR="00751CEE" w:rsidRDefault="00751CEE" w:rsidP="006C08EA">
            <w:pPr>
              <w:jc w:val="both"/>
              <w:rPr>
                <w:sz w:val="22"/>
                <w:szCs w:val="22"/>
              </w:rPr>
            </w:pPr>
          </w:p>
          <w:p w14:paraId="1EB7206D" w14:textId="77777777" w:rsidR="00751CEE" w:rsidRDefault="00751CEE" w:rsidP="006C08EA">
            <w:pPr>
              <w:jc w:val="both"/>
              <w:rPr>
                <w:sz w:val="22"/>
                <w:szCs w:val="22"/>
              </w:rPr>
            </w:pPr>
          </w:p>
          <w:p w14:paraId="75290643" w14:textId="77777777" w:rsidR="00751CEE" w:rsidRDefault="00751CEE" w:rsidP="006C08EA">
            <w:pPr>
              <w:jc w:val="both"/>
              <w:rPr>
                <w:sz w:val="22"/>
                <w:szCs w:val="22"/>
              </w:rPr>
            </w:pPr>
          </w:p>
          <w:p w14:paraId="1A5BAF64" w14:textId="77777777" w:rsidR="00751CEE" w:rsidRDefault="00751CEE" w:rsidP="006C08EA">
            <w:pPr>
              <w:jc w:val="both"/>
              <w:rPr>
                <w:sz w:val="22"/>
                <w:szCs w:val="22"/>
              </w:rPr>
            </w:pPr>
          </w:p>
          <w:p w14:paraId="03554B29" w14:textId="77777777" w:rsidR="00751CEE" w:rsidRDefault="00751CEE" w:rsidP="006C08EA">
            <w:pPr>
              <w:jc w:val="both"/>
              <w:rPr>
                <w:sz w:val="22"/>
                <w:szCs w:val="22"/>
              </w:rPr>
            </w:pPr>
          </w:p>
          <w:p w14:paraId="459FE89D" w14:textId="77777777" w:rsidR="00751CEE" w:rsidRDefault="00751CEE" w:rsidP="006C08EA">
            <w:pPr>
              <w:jc w:val="both"/>
              <w:rPr>
                <w:sz w:val="22"/>
                <w:szCs w:val="22"/>
              </w:rPr>
            </w:pPr>
          </w:p>
          <w:p w14:paraId="2CB43F7B" w14:textId="77777777" w:rsidR="00751CEE" w:rsidRDefault="00751CEE" w:rsidP="006C08EA">
            <w:pPr>
              <w:jc w:val="both"/>
              <w:rPr>
                <w:sz w:val="22"/>
                <w:szCs w:val="22"/>
              </w:rPr>
            </w:pPr>
          </w:p>
          <w:p w14:paraId="46FD07F0" w14:textId="77777777" w:rsidR="00751CEE" w:rsidRDefault="00751CEE" w:rsidP="006C08EA">
            <w:pPr>
              <w:jc w:val="both"/>
              <w:rPr>
                <w:sz w:val="22"/>
                <w:szCs w:val="22"/>
              </w:rPr>
            </w:pPr>
          </w:p>
          <w:p w14:paraId="7F6E8129" w14:textId="77777777" w:rsidR="00751CEE" w:rsidRDefault="00751CEE" w:rsidP="006C08EA">
            <w:pPr>
              <w:jc w:val="both"/>
              <w:rPr>
                <w:sz w:val="22"/>
                <w:szCs w:val="22"/>
              </w:rPr>
            </w:pPr>
          </w:p>
          <w:p w14:paraId="27756E02" w14:textId="77777777" w:rsidR="00751CEE" w:rsidRDefault="00751CEE" w:rsidP="006C08EA">
            <w:pPr>
              <w:jc w:val="both"/>
              <w:rPr>
                <w:sz w:val="22"/>
                <w:szCs w:val="22"/>
              </w:rPr>
            </w:pPr>
          </w:p>
          <w:p w14:paraId="1E7300D4" w14:textId="77777777" w:rsidR="00751CEE" w:rsidRDefault="00751CEE" w:rsidP="006C08EA">
            <w:pPr>
              <w:jc w:val="both"/>
              <w:rPr>
                <w:sz w:val="22"/>
                <w:szCs w:val="22"/>
              </w:rPr>
            </w:pPr>
          </w:p>
          <w:p w14:paraId="66E602F7" w14:textId="77777777" w:rsidR="00751CEE" w:rsidRDefault="00751CEE" w:rsidP="006C08EA">
            <w:pPr>
              <w:jc w:val="both"/>
              <w:rPr>
                <w:sz w:val="22"/>
                <w:szCs w:val="22"/>
              </w:rPr>
            </w:pPr>
          </w:p>
          <w:p w14:paraId="7D391586" w14:textId="77777777" w:rsidR="00751CEE" w:rsidRDefault="00751CEE" w:rsidP="006C08EA">
            <w:pPr>
              <w:jc w:val="both"/>
              <w:rPr>
                <w:sz w:val="22"/>
                <w:szCs w:val="22"/>
              </w:rPr>
            </w:pPr>
          </w:p>
          <w:p w14:paraId="7FEAD75E" w14:textId="77777777" w:rsidR="00751CEE" w:rsidRDefault="00751CEE" w:rsidP="006C08EA">
            <w:pPr>
              <w:jc w:val="both"/>
              <w:rPr>
                <w:sz w:val="22"/>
                <w:szCs w:val="22"/>
              </w:rPr>
            </w:pPr>
          </w:p>
          <w:p w14:paraId="2F425ED3" w14:textId="77777777" w:rsidR="00751CEE" w:rsidRDefault="00751CEE" w:rsidP="006C08EA">
            <w:pPr>
              <w:jc w:val="both"/>
              <w:rPr>
                <w:sz w:val="22"/>
                <w:szCs w:val="22"/>
              </w:rPr>
            </w:pPr>
          </w:p>
          <w:p w14:paraId="4EC1AEA7" w14:textId="77777777" w:rsidR="00751CEE" w:rsidRDefault="00751CEE" w:rsidP="006C08EA">
            <w:pPr>
              <w:jc w:val="both"/>
              <w:rPr>
                <w:sz w:val="22"/>
                <w:szCs w:val="22"/>
              </w:rPr>
            </w:pPr>
          </w:p>
          <w:p w14:paraId="402562CF" w14:textId="77777777" w:rsidR="00751CEE" w:rsidRDefault="00751CEE" w:rsidP="006C08EA">
            <w:pPr>
              <w:jc w:val="both"/>
              <w:rPr>
                <w:sz w:val="22"/>
                <w:szCs w:val="22"/>
              </w:rPr>
            </w:pPr>
          </w:p>
          <w:p w14:paraId="10005B00" w14:textId="77777777" w:rsidR="00751CEE" w:rsidRDefault="00751CEE" w:rsidP="006C08EA">
            <w:pPr>
              <w:jc w:val="both"/>
              <w:rPr>
                <w:sz w:val="22"/>
                <w:szCs w:val="22"/>
              </w:rPr>
            </w:pPr>
          </w:p>
          <w:p w14:paraId="0ACD0819" w14:textId="77777777" w:rsidR="00751CEE" w:rsidRDefault="00751CEE" w:rsidP="006C08EA">
            <w:pPr>
              <w:jc w:val="both"/>
              <w:rPr>
                <w:sz w:val="22"/>
                <w:szCs w:val="22"/>
              </w:rPr>
            </w:pPr>
          </w:p>
          <w:p w14:paraId="338BEA61" w14:textId="77777777" w:rsidR="00751CEE" w:rsidRDefault="00751CEE" w:rsidP="006C08EA">
            <w:pPr>
              <w:jc w:val="both"/>
              <w:rPr>
                <w:sz w:val="22"/>
                <w:szCs w:val="22"/>
              </w:rPr>
            </w:pPr>
          </w:p>
          <w:p w14:paraId="5F2F037D" w14:textId="77777777" w:rsidR="00751CEE" w:rsidRDefault="00751CEE" w:rsidP="006C08EA">
            <w:pPr>
              <w:jc w:val="both"/>
              <w:rPr>
                <w:sz w:val="22"/>
                <w:szCs w:val="22"/>
              </w:rPr>
            </w:pPr>
          </w:p>
          <w:p w14:paraId="5566128E" w14:textId="77777777" w:rsidR="00751CEE" w:rsidRDefault="00751CEE" w:rsidP="006C08EA">
            <w:pPr>
              <w:jc w:val="both"/>
              <w:rPr>
                <w:sz w:val="22"/>
                <w:szCs w:val="22"/>
              </w:rPr>
            </w:pPr>
          </w:p>
          <w:p w14:paraId="621015A4" w14:textId="77777777" w:rsidR="00751CEE" w:rsidRDefault="00751CEE" w:rsidP="006C08EA">
            <w:pPr>
              <w:jc w:val="both"/>
              <w:rPr>
                <w:sz w:val="22"/>
                <w:szCs w:val="22"/>
              </w:rPr>
            </w:pPr>
          </w:p>
          <w:p w14:paraId="51D701FE" w14:textId="77777777" w:rsidR="00751CEE" w:rsidRDefault="00751CEE" w:rsidP="006C08EA">
            <w:pPr>
              <w:jc w:val="both"/>
              <w:rPr>
                <w:sz w:val="22"/>
                <w:szCs w:val="22"/>
              </w:rPr>
            </w:pPr>
            <w:r>
              <w:rPr>
                <w:sz w:val="22"/>
                <w:szCs w:val="22"/>
              </w:rPr>
              <w:t>Отразено в т. 1.4. от ДЕО.</w:t>
            </w:r>
          </w:p>
          <w:p w14:paraId="481DF21A" w14:textId="77777777" w:rsidR="00751CEE" w:rsidRDefault="00751CEE" w:rsidP="006C08EA">
            <w:pPr>
              <w:jc w:val="both"/>
              <w:rPr>
                <w:sz w:val="22"/>
                <w:szCs w:val="22"/>
              </w:rPr>
            </w:pPr>
          </w:p>
          <w:p w14:paraId="380FCC09" w14:textId="77777777" w:rsidR="00751CEE" w:rsidRDefault="00751CEE" w:rsidP="006C08EA">
            <w:pPr>
              <w:jc w:val="both"/>
              <w:rPr>
                <w:sz w:val="22"/>
                <w:szCs w:val="22"/>
              </w:rPr>
            </w:pPr>
          </w:p>
          <w:p w14:paraId="69875C9B" w14:textId="77777777" w:rsidR="00751CEE" w:rsidRDefault="00751CEE" w:rsidP="006C08EA">
            <w:pPr>
              <w:jc w:val="both"/>
              <w:rPr>
                <w:sz w:val="22"/>
                <w:szCs w:val="22"/>
              </w:rPr>
            </w:pPr>
          </w:p>
          <w:p w14:paraId="42642BF0" w14:textId="77777777" w:rsidR="00751CEE" w:rsidRDefault="00751CEE" w:rsidP="006C08EA">
            <w:pPr>
              <w:jc w:val="both"/>
              <w:rPr>
                <w:sz w:val="22"/>
                <w:szCs w:val="22"/>
              </w:rPr>
            </w:pPr>
          </w:p>
          <w:p w14:paraId="66B8713E" w14:textId="77777777" w:rsidR="00751CEE" w:rsidRDefault="00751CEE" w:rsidP="006C08EA">
            <w:pPr>
              <w:jc w:val="both"/>
              <w:rPr>
                <w:sz w:val="22"/>
                <w:szCs w:val="22"/>
              </w:rPr>
            </w:pPr>
          </w:p>
          <w:p w14:paraId="620E1128" w14:textId="77777777" w:rsidR="00751CEE" w:rsidRDefault="00751CEE" w:rsidP="006C08EA">
            <w:pPr>
              <w:jc w:val="both"/>
              <w:rPr>
                <w:sz w:val="22"/>
                <w:szCs w:val="22"/>
              </w:rPr>
            </w:pPr>
          </w:p>
          <w:p w14:paraId="0E3A24FC" w14:textId="77777777" w:rsidR="00751CEE" w:rsidRDefault="00751CEE" w:rsidP="006C08EA">
            <w:pPr>
              <w:jc w:val="both"/>
              <w:rPr>
                <w:sz w:val="22"/>
                <w:szCs w:val="22"/>
              </w:rPr>
            </w:pPr>
            <w:r>
              <w:rPr>
                <w:sz w:val="22"/>
                <w:szCs w:val="22"/>
              </w:rPr>
              <w:t>Отразено в т. 2.1.3 от ДЕО.</w:t>
            </w:r>
          </w:p>
          <w:p w14:paraId="6E4A16B8" w14:textId="77777777" w:rsidR="00751CEE" w:rsidRDefault="00751CEE" w:rsidP="006C08EA">
            <w:pPr>
              <w:jc w:val="both"/>
              <w:rPr>
                <w:sz w:val="22"/>
                <w:szCs w:val="22"/>
              </w:rPr>
            </w:pPr>
          </w:p>
          <w:p w14:paraId="3257F312" w14:textId="77777777" w:rsidR="00751CEE" w:rsidRDefault="00751CEE" w:rsidP="006C08EA">
            <w:pPr>
              <w:jc w:val="both"/>
              <w:rPr>
                <w:sz w:val="22"/>
                <w:szCs w:val="22"/>
              </w:rPr>
            </w:pPr>
          </w:p>
          <w:p w14:paraId="00712840" w14:textId="77777777" w:rsidR="00751CEE" w:rsidRDefault="00751CEE" w:rsidP="006C08EA">
            <w:pPr>
              <w:jc w:val="both"/>
              <w:rPr>
                <w:sz w:val="22"/>
                <w:szCs w:val="22"/>
              </w:rPr>
            </w:pPr>
          </w:p>
          <w:p w14:paraId="7E13AA6D" w14:textId="77777777" w:rsidR="00751CEE" w:rsidRDefault="00751CEE" w:rsidP="006C08EA">
            <w:pPr>
              <w:jc w:val="both"/>
              <w:rPr>
                <w:sz w:val="22"/>
                <w:szCs w:val="22"/>
              </w:rPr>
            </w:pPr>
          </w:p>
          <w:p w14:paraId="293F9FDB" w14:textId="77777777" w:rsidR="00751CEE" w:rsidRDefault="00751CEE" w:rsidP="006C08EA">
            <w:pPr>
              <w:jc w:val="both"/>
              <w:rPr>
                <w:sz w:val="22"/>
                <w:szCs w:val="22"/>
              </w:rPr>
            </w:pPr>
          </w:p>
          <w:p w14:paraId="3B725300" w14:textId="77777777" w:rsidR="00751CEE" w:rsidRDefault="00751CEE" w:rsidP="006C08EA">
            <w:pPr>
              <w:jc w:val="both"/>
              <w:rPr>
                <w:sz w:val="22"/>
                <w:szCs w:val="22"/>
              </w:rPr>
            </w:pPr>
          </w:p>
          <w:p w14:paraId="54F60DDC" w14:textId="77777777" w:rsidR="00751CEE" w:rsidRDefault="00751CEE" w:rsidP="006C08EA">
            <w:pPr>
              <w:jc w:val="both"/>
              <w:rPr>
                <w:sz w:val="22"/>
                <w:szCs w:val="22"/>
              </w:rPr>
            </w:pPr>
          </w:p>
          <w:p w14:paraId="5761CF3A" w14:textId="77777777" w:rsidR="00751CEE" w:rsidRDefault="00751CEE" w:rsidP="006C08EA">
            <w:pPr>
              <w:jc w:val="both"/>
              <w:rPr>
                <w:sz w:val="22"/>
                <w:szCs w:val="22"/>
              </w:rPr>
            </w:pPr>
          </w:p>
          <w:p w14:paraId="68879505" w14:textId="77777777" w:rsidR="00751CEE" w:rsidRDefault="00751CEE" w:rsidP="006C08EA">
            <w:pPr>
              <w:jc w:val="both"/>
              <w:rPr>
                <w:sz w:val="22"/>
                <w:szCs w:val="22"/>
              </w:rPr>
            </w:pPr>
          </w:p>
          <w:p w14:paraId="4CDC72B3" w14:textId="77777777" w:rsidR="00751CEE" w:rsidRDefault="00751CEE" w:rsidP="006C08EA">
            <w:pPr>
              <w:jc w:val="both"/>
              <w:rPr>
                <w:sz w:val="22"/>
                <w:szCs w:val="22"/>
              </w:rPr>
            </w:pPr>
          </w:p>
          <w:p w14:paraId="03C0CFED" w14:textId="77777777" w:rsidR="00751CEE" w:rsidRDefault="00751CEE" w:rsidP="006C08EA">
            <w:pPr>
              <w:jc w:val="both"/>
              <w:rPr>
                <w:sz w:val="22"/>
                <w:szCs w:val="22"/>
              </w:rPr>
            </w:pPr>
          </w:p>
          <w:p w14:paraId="65F6944B" w14:textId="77777777" w:rsidR="00751CEE" w:rsidRDefault="00751CEE" w:rsidP="006C08EA">
            <w:pPr>
              <w:jc w:val="both"/>
              <w:rPr>
                <w:sz w:val="22"/>
                <w:szCs w:val="22"/>
              </w:rPr>
            </w:pPr>
            <w:r>
              <w:rPr>
                <w:sz w:val="22"/>
                <w:szCs w:val="22"/>
              </w:rPr>
              <w:t>Съобразено и отразено в т. 2.1.3 на ДЕО.</w:t>
            </w:r>
          </w:p>
          <w:p w14:paraId="10A1F86B" w14:textId="77777777" w:rsidR="00751CEE" w:rsidRDefault="00751CEE" w:rsidP="006C08EA">
            <w:pPr>
              <w:jc w:val="both"/>
              <w:rPr>
                <w:sz w:val="22"/>
                <w:szCs w:val="22"/>
              </w:rPr>
            </w:pPr>
          </w:p>
          <w:p w14:paraId="671A44F2" w14:textId="77777777" w:rsidR="00751CEE" w:rsidRDefault="00751CEE" w:rsidP="006C08EA">
            <w:pPr>
              <w:jc w:val="both"/>
              <w:rPr>
                <w:sz w:val="22"/>
                <w:szCs w:val="22"/>
              </w:rPr>
            </w:pPr>
          </w:p>
          <w:p w14:paraId="5D478693" w14:textId="77777777" w:rsidR="00751CEE" w:rsidRDefault="00751CEE" w:rsidP="006C08EA">
            <w:pPr>
              <w:jc w:val="both"/>
              <w:rPr>
                <w:sz w:val="22"/>
                <w:szCs w:val="22"/>
              </w:rPr>
            </w:pPr>
          </w:p>
          <w:p w14:paraId="219846EE" w14:textId="77777777" w:rsidR="00751CEE" w:rsidRDefault="00856FB2" w:rsidP="006C08EA">
            <w:pPr>
              <w:jc w:val="both"/>
              <w:rPr>
                <w:sz w:val="22"/>
                <w:szCs w:val="22"/>
              </w:rPr>
            </w:pPr>
            <w:r>
              <w:rPr>
                <w:sz w:val="22"/>
                <w:szCs w:val="22"/>
              </w:rPr>
              <w:t>Отразено в т. 2.1.3 от ДЕО.</w:t>
            </w:r>
          </w:p>
          <w:p w14:paraId="3522EA6E" w14:textId="77777777" w:rsidR="00856FB2" w:rsidRDefault="00856FB2" w:rsidP="006C08EA">
            <w:pPr>
              <w:jc w:val="both"/>
              <w:rPr>
                <w:sz w:val="22"/>
                <w:szCs w:val="22"/>
              </w:rPr>
            </w:pPr>
          </w:p>
          <w:p w14:paraId="6466879A" w14:textId="77777777" w:rsidR="00856FB2" w:rsidRDefault="00856FB2" w:rsidP="006C08EA">
            <w:pPr>
              <w:jc w:val="both"/>
              <w:rPr>
                <w:sz w:val="22"/>
                <w:szCs w:val="22"/>
              </w:rPr>
            </w:pPr>
          </w:p>
          <w:p w14:paraId="0BBC26C1" w14:textId="77777777" w:rsidR="00856FB2" w:rsidRDefault="00856FB2" w:rsidP="006C08EA">
            <w:pPr>
              <w:jc w:val="both"/>
              <w:rPr>
                <w:sz w:val="22"/>
                <w:szCs w:val="22"/>
              </w:rPr>
            </w:pPr>
          </w:p>
          <w:p w14:paraId="21CED292" w14:textId="77777777" w:rsidR="00856FB2" w:rsidRDefault="00856FB2" w:rsidP="006C08EA">
            <w:pPr>
              <w:jc w:val="both"/>
              <w:rPr>
                <w:sz w:val="22"/>
                <w:szCs w:val="22"/>
              </w:rPr>
            </w:pPr>
          </w:p>
          <w:p w14:paraId="048DCEB0" w14:textId="4F3EE631" w:rsidR="00856FB2" w:rsidRDefault="00856FB2" w:rsidP="006C08EA">
            <w:pPr>
              <w:jc w:val="both"/>
              <w:rPr>
                <w:sz w:val="22"/>
                <w:szCs w:val="22"/>
              </w:rPr>
            </w:pPr>
          </w:p>
          <w:p w14:paraId="3B11BEBE" w14:textId="65BD6ED0" w:rsidR="00856FB2" w:rsidRDefault="00856FB2" w:rsidP="006C08EA">
            <w:pPr>
              <w:jc w:val="both"/>
              <w:rPr>
                <w:sz w:val="22"/>
                <w:szCs w:val="22"/>
              </w:rPr>
            </w:pPr>
            <w:r>
              <w:rPr>
                <w:sz w:val="22"/>
                <w:szCs w:val="22"/>
              </w:rPr>
              <w:t>Отразено в т. 2.1.3 от ДЕО.</w:t>
            </w:r>
          </w:p>
          <w:p w14:paraId="2F50FCE7" w14:textId="5102ED81" w:rsidR="00856FB2" w:rsidRDefault="00856FB2" w:rsidP="006C08EA">
            <w:pPr>
              <w:jc w:val="both"/>
              <w:rPr>
                <w:sz w:val="22"/>
                <w:szCs w:val="22"/>
              </w:rPr>
            </w:pPr>
          </w:p>
          <w:p w14:paraId="785E418E" w14:textId="5305E0AB" w:rsidR="00856FB2" w:rsidRDefault="00856FB2" w:rsidP="006C08EA">
            <w:pPr>
              <w:jc w:val="both"/>
              <w:rPr>
                <w:sz w:val="22"/>
                <w:szCs w:val="22"/>
              </w:rPr>
            </w:pPr>
          </w:p>
          <w:p w14:paraId="2388D22B" w14:textId="52F3917D" w:rsidR="00856FB2" w:rsidRDefault="00856FB2" w:rsidP="006C08EA">
            <w:pPr>
              <w:jc w:val="both"/>
              <w:rPr>
                <w:sz w:val="22"/>
                <w:szCs w:val="22"/>
              </w:rPr>
            </w:pPr>
          </w:p>
          <w:p w14:paraId="65214864" w14:textId="48E31851" w:rsidR="00856FB2" w:rsidRDefault="00856FB2" w:rsidP="006C08EA">
            <w:pPr>
              <w:jc w:val="both"/>
              <w:rPr>
                <w:sz w:val="22"/>
                <w:szCs w:val="22"/>
              </w:rPr>
            </w:pPr>
          </w:p>
          <w:p w14:paraId="4B28BC28" w14:textId="74C73779" w:rsidR="00856FB2" w:rsidRDefault="00856FB2" w:rsidP="006C08EA">
            <w:pPr>
              <w:jc w:val="both"/>
              <w:rPr>
                <w:sz w:val="22"/>
                <w:szCs w:val="22"/>
              </w:rPr>
            </w:pPr>
          </w:p>
          <w:p w14:paraId="19A82135" w14:textId="620EB8A8" w:rsidR="00856FB2" w:rsidRDefault="00856FB2" w:rsidP="006C08EA">
            <w:pPr>
              <w:jc w:val="both"/>
              <w:rPr>
                <w:sz w:val="22"/>
                <w:szCs w:val="22"/>
              </w:rPr>
            </w:pPr>
          </w:p>
          <w:p w14:paraId="69CEED08" w14:textId="42682A3E" w:rsidR="00856FB2" w:rsidRDefault="00856FB2" w:rsidP="006C08EA">
            <w:pPr>
              <w:jc w:val="both"/>
              <w:rPr>
                <w:sz w:val="22"/>
                <w:szCs w:val="22"/>
              </w:rPr>
            </w:pPr>
          </w:p>
          <w:p w14:paraId="31295A4D" w14:textId="1A7A0448" w:rsidR="00856FB2" w:rsidRDefault="00856FB2" w:rsidP="006C08EA">
            <w:pPr>
              <w:jc w:val="both"/>
              <w:rPr>
                <w:sz w:val="22"/>
                <w:szCs w:val="22"/>
              </w:rPr>
            </w:pPr>
          </w:p>
          <w:p w14:paraId="5602FC7F" w14:textId="4B9D72C5" w:rsidR="00856FB2" w:rsidRDefault="00856FB2" w:rsidP="006C08EA">
            <w:pPr>
              <w:jc w:val="both"/>
              <w:rPr>
                <w:sz w:val="22"/>
                <w:szCs w:val="22"/>
              </w:rPr>
            </w:pPr>
          </w:p>
          <w:p w14:paraId="7248D936" w14:textId="6FC1F12A" w:rsidR="00856FB2" w:rsidRDefault="00856FB2" w:rsidP="006C08EA">
            <w:pPr>
              <w:jc w:val="both"/>
              <w:rPr>
                <w:sz w:val="22"/>
                <w:szCs w:val="22"/>
              </w:rPr>
            </w:pPr>
          </w:p>
          <w:p w14:paraId="7E4DBE88" w14:textId="0793655D" w:rsidR="00856FB2" w:rsidRDefault="00856FB2" w:rsidP="006C08EA">
            <w:pPr>
              <w:jc w:val="both"/>
              <w:rPr>
                <w:sz w:val="22"/>
                <w:szCs w:val="22"/>
              </w:rPr>
            </w:pPr>
          </w:p>
          <w:p w14:paraId="3CA4614D" w14:textId="09358983" w:rsidR="00856FB2" w:rsidRDefault="00856FB2" w:rsidP="006C08EA">
            <w:pPr>
              <w:jc w:val="both"/>
              <w:rPr>
                <w:sz w:val="22"/>
                <w:szCs w:val="22"/>
              </w:rPr>
            </w:pPr>
          </w:p>
          <w:p w14:paraId="65E92574" w14:textId="28E0C1CB" w:rsidR="00856FB2" w:rsidRDefault="00856FB2" w:rsidP="006C08EA">
            <w:pPr>
              <w:jc w:val="both"/>
              <w:rPr>
                <w:sz w:val="22"/>
                <w:szCs w:val="22"/>
              </w:rPr>
            </w:pPr>
            <w:r>
              <w:rPr>
                <w:sz w:val="22"/>
                <w:szCs w:val="22"/>
              </w:rPr>
              <w:t>Отразено в т. 2.1.3 и т. 4 от ДЕО.</w:t>
            </w:r>
          </w:p>
          <w:p w14:paraId="517760A3" w14:textId="6BC32986" w:rsidR="00856FB2" w:rsidRDefault="00856FB2" w:rsidP="006C08EA">
            <w:pPr>
              <w:jc w:val="both"/>
              <w:rPr>
                <w:sz w:val="22"/>
                <w:szCs w:val="22"/>
              </w:rPr>
            </w:pPr>
          </w:p>
          <w:p w14:paraId="391CF17E" w14:textId="26693356" w:rsidR="00856FB2" w:rsidRDefault="00856FB2" w:rsidP="006C08EA">
            <w:pPr>
              <w:jc w:val="both"/>
              <w:rPr>
                <w:sz w:val="22"/>
                <w:szCs w:val="22"/>
              </w:rPr>
            </w:pPr>
          </w:p>
          <w:p w14:paraId="2CE32570" w14:textId="21200032" w:rsidR="00856FB2" w:rsidRDefault="00856FB2" w:rsidP="006C08EA">
            <w:pPr>
              <w:jc w:val="both"/>
              <w:rPr>
                <w:sz w:val="22"/>
                <w:szCs w:val="22"/>
              </w:rPr>
            </w:pPr>
          </w:p>
          <w:p w14:paraId="63B45514" w14:textId="1830D515" w:rsidR="00856FB2" w:rsidRDefault="00856FB2" w:rsidP="006C08EA">
            <w:pPr>
              <w:jc w:val="both"/>
              <w:rPr>
                <w:sz w:val="22"/>
                <w:szCs w:val="22"/>
              </w:rPr>
            </w:pPr>
          </w:p>
          <w:p w14:paraId="246B40ED" w14:textId="41A683B6" w:rsidR="00856FB2" w:rsidRDefault="00856FB2" w:rsidP="006C08EA">
            <w:pPr>
              <w:jc w:val="both"/>
              <w:rPr>
                <w:sz w:val="22"/>
                <w:szCs w:val="22"/>
              </w:rPr>
            </w:pPr>
          </w:p>
          <w:p w14:paraId="2C17BF20" w14:textId="260BF895" w:rsidR="00856FB2" w:rsidRDefault="00856FB2" w:rsidP="006C08EA">
            <w:pPr>
              <w:jc w:val="both"/>
              <w:rPr>
                <w:sz w:val="22"/>
                <w:szCs w:val="22"/>
              </w:rPr>
            </w:pPr>
          </w:p>
          <w:p w14:paraId="344C2A52" w14:textId="69005C7C" w:rsidR="00856FB2" w:rsidRDefault="00856FB2" w:rsidP="006C08EA">
            <w:pPr>
              <w:jc w:val="both"/>
              <w:rPr>
                <w:sz w:val="22"/>
                <w:szCs w:val="22"/>
              </w:rPr>
            </w:pPr>
          </w:p>
          <w:p w14:paraId="4DE8F2F0" w14:textId="7CBCBE9F" w:rsidR="00856FB2" w:rsidRDefault="00856FB2" w:rsidP="006C08EA">
            <w:pPr>
              <w:jc w:val="both"/>
              <w:rPr>
                <w:sz w:val="22"/>
                <w:szCs w:val="22"/>
              </w:rPr>
            </w:pPr>
          </w:p>
          <w:p w14:paraId="6FE9C701" w14:textId="76846B45" w:rsidR="00856FB2" w:rsidRDefault="00856FB2" w:rsidP="006C08EA">
            <w:pPr>
              <w:jc w:val="both"/>
              <w:rPr>
                <w:sz w:val="22"/>
                <w:szCs w:val="22"/>
              </w:rPr>
            </w:pPr>
          </w:p>
          <w:p w14:paraId="51142449" w14:textId="0CC0E5DB" w:rsidR="00856FB2" w:rsidRDefault="00856FB2" w:rsidP="006C08EA">
            <w:pPr>
              <w:jc w:val="both"/>
              <w:rPr>
                <w:sz w:val="22"/>
                <w:szCs w:val="22"/>
              </w:rPr>
            </w:pPr>
          </w:p>
          <w:p w14:paraId="5F3EB429" w14:textId="03926C2E" w:rsidR="00856FB2" w:rsidRDefault="00856FB2" w:rsidP="006C08EA">
            <w:pPr>
              <w:jc w:val="both"/>
              <w:rPr>
                <w:sz w:val="22"/>
                <w:szCs w:val="22"/>
              </w:rPr>
            </w:pPr>
          </w:p>
          <w:p w14:paraId="234CC7AD" w14:textId="5394FCB5" w:rsidR="00856FB2" w:rsidRDefault="00856FB2" w:rsidP="006C08EA">
            <w:pPr>
              <w:jc w:val="both"/>
              <w:rPr>
                <w:sz w:val="22"/>
                <w:szCs w:val="22"/>
              </w:rPr>
            </w:pPr>
          </w:p>
          <w:p w14:paraId="15AF82D3" w14:textId="093A8EAE" w:rsidR="00856FB2" w:rsidRDefault="00856FB2" w:rsidP="006C08EA">
            <w:pPr>
              <w:jc w:val="both"/>
              <w:rPr>
                <w:sz w:val="22"/>
                <w:szCs w:val="22"/>
              </w:rPr>
            </w:pPr>
          </w:p>
          <w:p w14:paraId="26805B44" w14:textId="253A0012" w:rsidR="00856FB2" w:rsidRDefault="00856FB2" w:rsidP="006C08EA">
            <w:pPr>
              <w:jc w:val="both"/>
              <w:rPr>
                <w:sz w:val="22"/>
                <w:szCs w:val="22"/>
              </w:rPr>
            </w:pPr>
          </w:p>
          <w:p w14:paraId="3D216724" w14:textId="457E972F" w:rsidR="00856FB2" w:rsidRDefault="00856FB2" w:rsidP="006C08EA">
            <w:pPr>
              <w:jc w:val="both"/>
              <w:rPr>
                <w:sz w:val="22"/>
                <w:szCs w:val="22"/>
              </w:rPr>
            </w:pPr>
          </w:p>
          <w:p w14:paraId="247ACE60" w14:textId="164C0CB9" w:rsidR="00856FB2" w:rsidRDefault="00856FB2" w:rsidP="006C08EA">
            <w:pPr>
              <w:jc w:val="both"/>
              <w:rPr>
                <w:sz w:val="22"/>
                <w:szCs w:val="22"/>
              </w:rPr>
            </w:pPr>
          </w:p>
          <w:p w14:paraId="7E90D27F" w14:textId="22063A46" w:rsidR="00856FB2" w:rsidRDefault="00856FB2" w:rsidP="006C08EA">
            <w:pPr>
              <w:jc w:val="both"/>
              <w:rPr>
                <w:sz w:val="22"/>
                <w:szCs w:val="22"/>
              </w:rPr>
            </w:pPr>
            <w:r>
              <w:rPr>
                <w:sz w:val="22"/>
                <w:szCs w:val="22"/>
              </w:rPr>
              <w:t>Отразено в т. 6 и т. 7 на ДЕО.</w:t>
            </w:r>
          </w:p>
          <w:p w14:paraId="63F655A3" w14:textId="7C402F9E" w:rsidR="00142F66" w:rsidRDefault="00142F66" w:rsidP="006C08EA">
            <w:pPr>
              <w:jc w:val="both"/>
              <w:rPr>
                <w:sz w:val="22"/>
                <w:szCs w:val="22"/>
              </w:rPr>
            </w:pPr>
          </w:p>
          <w:p w14:paraId="456FC5B2" w14:textId="6C001CE5" w:rsidR="00142F66" w:rsidRDefault="00142F66" w:rsidP="006C08EA">
            <w:pPr>
              <w:jc w:val="both"/>
              <w:rPr>
                <w:sz w:val="22"/>
                <w:szCs w:val="22"/>
              </w:rPr>
            </w:pPr>
          </w:p>
          <w:p w14:paraId="5B617839" w14:textId="454E0670" w:rsidR="00142F66" w:rsidRDefault="00142F66" w:rsidP="006C08EA">
            <w:pPr>
              <w:jc w:val="both"/>
              <w:rPr>
                <w:sz w:val="22"/>
                <w:szCs w:val="22"/>
              </w:rPr>
            </w:pPr>
          </w:p>
          <w:p w14:paraId="5D59C775" w14:textId="5845CC5D" w:rsidR="00142F66" w:rsidRDefault="00142F66" w:rsidP="006C08EA">
            <w:pPr>
              <w:jc w:val="both"/>
              <w:rPr>
                <w:sz w:val="22"/>
                <w:szCs w:val="22"/>
              </w:rPr>
            </w:pPr>
          </w:p>
          <w:p w14:paraId="08BDE51A" w14:textId="780ADDB3" w:rsidR="00142F66" w:rsidRDefault="00142F66" w:rsidP="006C08EA">
            <w:pPr>
              <w:jc w:val="both"/>
              <w:rPr>
                <w:sz w:val="22"/>
                <w:szCs w:val="22"/>
              </w:rPr>
            </w:pPr>
          </w:p>
          <w:p w14:paraId="53E81243" w14:textId="09118676" w:rsidR="00142F66" w:rsidRDefault="00142F66" w:rsidP="006C08EA">
            <w:pPr>
              <w:jc w:val="both"/>
              <w:rPr>
                <w:sz w:val="22"/>
                <w:szCs w:val="22"/>
              </w:rPr>
            </w:pPr>
          </w:p>
          <w:p w14:paraId="0060027C" w14:textId="7E4C0990" w:rsidR="00142F66" w:rsidRDefault="00142F66" w:rsidP="006C08EA">
            <w:pPr>
              <w:jc w:val="both"/>
              <w:rPr>
                <w:sz w:val="22"/>
                <w:szCs w:val="22"/>
              </w:rPr>
            </w:pPr>
          </w:p>
          <w:p w14:paraId="4617D432" w14:textId="1B346632" w:rsidR="00142F66" w:rsidRDefault="00142F66" w:rsidP="006C08EA">
            <w:pPr>
              <w:jc w:val="both"/>
              <w:rPr>
                <w:sz w:val="22"/>
                <w:szCs w:val="22"/>
              </w:rPr>
            </w:pPr>
          </w:p>
          <w:p w14:paraId="44415272" w14:textId="6C0E7181" w:rsidR="00142F66" w:rsidRPr="00142F66" w:rsidRDefault="00142F66" w:rsidP="006C08EA">
            <w:pPr>
              <w:jc w:val="both"/>
              <w:rPr>
                <w:sz w:val="22"/>
                <w:szCs w:val="22"/>
                <w:lang w:val="en-GB"/>
              </w:rPr>
            </w:pPr>
            <w:r>
              <w:rPr>
                <w:sz w:val="22"/>
                <w:szCs w:val="22"/>
              </w:rPr>
              <w:t>Отразено в т. 7 на ДЕО.</w:t>
            </w:r>
          </w:p>
          <w:p w14:paraId="78838B63" w14:textId="1670E855" w:rsidR="00856FB2" w:rsidRPr="00772CAC" w:rsidRDefault="00856FB2" w:rsidP="006C08EA">
            <w:pPr>
              <w:jc w:val="both"/>
              <w:rPr>
                <w:sz w:val="22"/>
                <w:szCs w:val="22"/>
              </w:rPr>
            </w:pPr>
          </w:p>
        </w:tc>
      </w:tr>
      <w:tr w:rsidR="00DF1369" w:rsidRPr="00772CAC" w14:paraId="39B591A9" w14:textId="77777777" w:rsidTr="006C08EA">
        <w:trPr>
          <w:jc w:val="center"/>
        </w:trPr>
        <w:tc>
          <w:tcPr>
            <w:tcW w:w="771" w:type="dxa"/>
            <w:shd w:val="clear" w:color="auto" w:fill="auto"/>
            <w:vAlign w:val="center"/>
          </w:tcPr>
          <w:p w14:paraId="358C32FC" w14:textId="77777777" w:rsidR="005C667D" w:rsidRPr="00772CAC" w:rsidRDefault="005C667D"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5E8CCAC2" w14:textId="1831018F" w:rsidR="005C667D" w:rsidRPr="00772CAC" w:rsidRDefault="005C667D" w:rsidP="006C08EA">
            <w:pPr>
              <w:jc w:val="center"/>
              <w:rPr>
                <w:rFonts w:eastAsia="Calibri"/>
                <w:b/>
                <w:bCs/>
                <w:sz w:val="22"/>
                <w:szCs w:val="22"/>
              </w:rPr>
            </w:pPr>
            <w:r>
              <w:rPr>
                <w:rFonts w:eastAsia="Calibri"/>
                <w:b/>
                <w:bCs/>
                <w:sz w:val="22"/>
                <w:szCs w:val="22"/>
              </w:rPr>
              <w:t>Басейнова Дирекция „Източнобеломорски район“, изх. № ПУ-02-316(3)/21.07.2022 г.</w:t>
            </w:r>
          </w:p>
        </w:tc>
        <w:tc>
          <w:tcPr>
            <w:tcW w:w="9436" w:type="dxa"/>
            <w:shd w:val="clear" w:color="auto" w:fill="auto"/>
          </w:tcPr>
          <w:p w14:paraId="51A2E6E0" w14:textId="19082E27" w:rsidR="005C667D" w:rsidRPr="00F4650F" w:rsidRDefault="005C667D" w:rsidP="00F4650F">
            <w:pPr>
              <w:pStyle w:val="Bodytext20"/>
              <w:shd w:val="clear" w:color="auto" w:fill="auto"/>
              <w:spacing w:before="0" w:after="0" w:line="240" w:lineRule="auto"/>
            </w:pPr>
            <w:r w:rsidRPr="00F4650F">
              <w:rPr>
                <w:color w:val="000000"/>
                <w:lang w:val="bg-BG" w:eastAsia="bg-BG" w:bidi="bg-BG"/>
              </w:rPr>
              <w:t>В отговор на постъпило писмо</w:t>
            </w:r>
            <w:r w:rsidR="00F4650F" w:rsidRPr="00F4650F">
              <w:rPr>
                <w:color w:val="000000"/>
                <w:lang w:val="bg-BG" w:eastAsia="bg-BG" w:bidi="bg-BG"/>
              </w:rPr>
              <w:t>,</w:t>
            </w:r>
            <w:r w:rsidRPr="00F4650F">
              <w:rPr>
                <w:color w:val="000000"/>
                <w:lang w:val="bg-BG" w:eastAsia="bg-BG" w:bidi="bg-BG"/>
              </w:rPr>
              <w:t xml:space="preserve"> Ваш изх. № ЕО-43/08.07.2022 г. и на основание чл. 19а, т. 3 от </w:t>
            </w:r>
            <w:r w:rsidR="00F4650F" w:rsidRPr="00F4650F">
              <w:rPr>
                <w:color w:val="000000"/>
                <w:lang w:val="bg-BG" w:eastAsia="bg-BG" w:bidi="bg-BG"/>
              </w:rPr>
              <w:t>Н</w:t>
            </w:r>
            <w:r w:rsidRPr="00F4650F">
              <w:rPr>
                <w:color w:val="000000"/>
                <w:lang w:val="bg-BG" w:eastAsia="bg-BG" w:bidi="bg-BG"/>
              </w:rPr>
              <w:t>аредба за условията и реда за извършване на екологична оценка на планове и програми (Наредбата за ЕО), Басейнова Дирекция „Източнобеломорски район” (БД ИБР) изразява следното становище:</w:t>
            </w:r>
          </w:p>
          <w:p w14:paraId="7180135C" w14:textId="77777777" w:rsidR="005C667D" w:rsidRPr="00F4650F" w:rsidRDefault="005C667D" w:rsidP="00F4650F">
            <w:pPr>
              <w:pStyle w:val="Bodytext20"/>
              <w:numPr>
                <w:ilvl w:val="0"/>
                <w:numId w:val="17"/>
              </w:numPr>
              <w:shd w:val="clear" w:color="auto" w:fill="auto"/>
              <w:tabs>
                <w:tab w:val="left" w:pos="865"/>
              </w:tabs>
              <w:spacing w:before="0" w:after="0" w:line="240" w:lineRule="auto"/>
            </w:pPr>
            <w:r w:rsidRPr="00F4650F">
              <w:rPr>
                <w:color w:val="000000"/>
                <w:lang w:val="bg-BG" w:eastAsia="bg-BG" w:bidi="bg-BG"/>
              </w:rPr>
              <w:t>Представеното Задание за определяне на обхвата и съдържанието на доклада за ЕО на Доклад за екологична оценка на Национална стратегия за околна среда е съобразено с изискванията на чл. 86. ал. 3 от Закона за опазване на околната среда.</w:t>
            </w:r>
          </w:p>
          <w:p w14:paraId="47542FF9" w14:textId="6223A66D" w:rsidR="005C667D" w:rsidRPr="00F4650F" w:rsidRDefault="005C667D" w:rsidP="00F4650F">
            <w:pPr>
              <w:pStyle w:val="Bodytext20"/>
              <w:numPr>
                <w:ilvl w:val="0"/>
                <w:numId w:val="17"/>
              </w:numPr>
              <w:shd w:val="clear" w:color="auto" w:fill="auto"/>
              <w:tabs>
                <w:tab w:val="left" w:pos="856"/>
              </w:tabs>
              <w:spacing w:before="0" w:after="0" w:line="240" w:lineRule="auto"/>
            </w:pPr>
            <w:r w:rsidRPr="00F4650F">
              <w:rPr>
                <w:color w:val="000000"/>
                <w:lang w:val="bg-BG" w:eastAsia="bg-BG" w:bidi="bg-BG"/>
              </w:rPr>
              <w:t>В Доклада за ЕО ще бъде представена информация за екологичното и химично състояние на повърхностните и подземни водни тела, зоните за защита на водите, съгласно чл.</w:t>
            </w:r>
            <w:r w:rsidR="00F4650F" w:rsidRPr="00F4650F">
              <w:rPr>
                <w:color w:val="000000"/>
                <w:lang w:val="bg-BG" w:eastAsia="bg-BG" w:bidi="bg-BG"/>
              </w:rPr>
              <w:t xml:space="preserve"> </w:t>
            </w:r>
            <w:r w:rsidRPr="00F4650F">
              <w:rPr>
                <w:color w:val="000000"/>
                <w:lang w:val="bg-BG" w:eastAsia="bg-BG" w:bidi="bg-BG"/>
              </w:rPr>
              <w:t>119а от Закона за водите (ЗВ), санитарно-охранителните зони (СОЗ) около водоизточниците и съоръженията за питейно-битово водоснабдяване и около водоизточниците на минерални води, както и за риска от наводнения на територията на четирите Басейнови дирекции.</w:t>
            </w:r>
          </w:p>
          <w:p w14:paraId="03C14851" w14:textId="61A047FC" w:rsidR="005C667D" w:rsidRPr="00F4650F" w:rsidRDefault="005C667D" w:rsidP="00F4650F">
            <w:pPr>
              <w:pStyle w:val="Bodytext20"/>
              <w:shd w:val="clear" w:color="auto" w:fill="auto"/>
              <w:spacing w:before="0" w:after="0" w:line="240" w:lineRule="auto"/>
            </w:pPr>
            <w:r w:rsidRPr="00F4650F">
              <w:rPr>
                <w:color w:val="000000"/>
                <w:lang w:val="bg-BG" w:eastAsia="bg-BG" w:bidi="bg-BG"/>
              </w:rPr>
              <w:t>При разработване на доклада, препоръчваме да се използва налична информация в публикуваните на страницата на БД ИБР и действащи План за управление на речните басейни (ПУРБ) и План за управление на риска от наводнение (ПУРН) за периода 2016-2021 г., съответно в секции „ПУРБ“ и „ПУРН“, както и годишните доклади за оценка на състоянието на водите с актуални данни, налични на страницата на БД ИБР - секция „Бюлетин за състоянието на водите“ - „Доклади за състоянието на водните тела на територията на ИБР“. Към момента се извършват дейности по актуализиране на ПУРБ и ПУРН на ИБР</w:t>
            </w:r>
            <w:r w:rsidR="00F4650F" w:rsidRPr="00F4650F">
              <w:rPr>
                <w:color w:val="000000"/>
                <w:lang w:val="bg-BG" w:eastAsia="bg-BG" w:bidi="bg-BG"/>
              </w:rPr>
              <w:t>,</w:t>
            </w:r>
            <w:r w:rsidRPr="00F4650F">
              <w:rPr>
                <w:color w:val="000000"/>
                <w:lang w:val="bg-BG" w:eastAsia="bg-BG" w:bidi="bg-BG"/>
              </w:rPr>
              <w:t xml:space="preserve"> с период на действие 2022-2027 г., като информацията и документите, свързани с отделните етапи на актуализация, се публикуват периодично и са публично достъпни на интернет страницата на БД ИБР</w:t>
            </w:r>
            <w:r w:rsidR="00F4650F" w:rsidRPr="00F4650F">
              <w:rPr>
                <w:color w:val="000000"/>
                <w:lang w:val="bg-BG" w:eastAsia="bg-BG" w:bidi="bg-BG"/>
              </w:rPr>
              <w:t>,</w:t>
            </w:r>
            <w:r w:rsidRPr="00F4650F">
              <w:rPr>
                <w:color w:val="000000"/>
                <w:lang w:val="bg-BG" w:eastAsia="bg-BG" w:bidi="bg-BG"/>
              </w:rPr>
              <w:t xml:space="preserve"> секции „ПУРБ" и „ПУРН“ 2022-2027 г. Към момента е актуализирана предварителна оценка на риска от наводнения (ПОРН) на ИБР с актуализирани РЗПРН.</w:t>
            </w:r>
          </w:p>
          <w:p w14:paraId="39FB7C04" w14:textId="188EE0FC" w:rsidR="00F4650F" w:rsidRPr="00F4650F" w:rsidRDefault="005C667D" w:rsidP="00F4650F">
            <w:pPr>
              <w:pStyle w:val="Bodytext20"/>
              <w:numPr>
                <w:ilvl w:val="0"/>
                <w:numId w:val="17"/>
              </w:numPr>
              <w:shd w:val="clear" w:color="auto" w:fill="auto"/>
              <w:spacing w:before="0" w:after="0" w:line="240" w:lineRule="auto"/>
            </w:pPr>
            <w:r w:rsidRPr="00F4650F">
              <w:rPr>
                <w:color w:val="000000"/>
                <w:lang w:val="bg-BG" w:eastAsia="bg-BG" w:bidi="bg-BG"/>
              </w:rPr>
              <w:lastRenderedPageBreak/>
              <w:t>В ДЕО ще бъде направен преглед на териториите, които е вероятно да бъдат най- съществено засегнати от предвижданията на НСОС и Плана за действие към нея. Ще бъдат</w:t>
            </w:r>
            <w:r w:rsidR="00F4650F" w:rsidRPr="00F4650F">
              <w:rPr>
                <w:color w:val="000000"/>
                <w:lang w:val="bg-BG" w:eastAsia="bg-BG" w:bidi="bg-BG"/>
              </w:rPr>
              <w:t xml:space="preserve"> подробно разгледани чувствителни територии като защитени зони от екологичната мрежа „Натура 2000", населени места и други обекти, подлежащи на здравна защита, санитарно- охранителни зони около водоизточници, зони с риск от наводнения и др.</w:t>
            </w:r>
          </w:p>
          <w:p w14:paraId="68A1C46F" w14:textId="77777777" w:rsidR="00F4650F" w:rsidRPr="00F4650F" w:rsidRDefault="00F4650F" w:rsidP="00F4650F">
            <w:pPr>
              <w:pStyle w:val="Bodytext20"/>
              <w:numPr>
                <w:ilvl w:val="0"/>
                <w:numId w:val="17"/>
              </w:numPr>
              <w:shd w:val="clear" w:color="auto" w:fill="auto"/>
              <w:tabs>
                <w:tab w:val="left" w:pos="855"/>
              </w:tabs>
              <w:spacing w:before="0" w:after="0" w:line="240" w:lineRule="auto"/>
            </w:pPr>
            <w:r w:rsidRPr="00F4650F">
              <w:rPr>
                <w:color w:val="000000"/>
                <w:lang w:val="bg-BG" w:eastAsia="bg-BG" w:bidi="bg-BG"/>
              </w:rPr>
              <w:t>Ще бъдат описани съществуващите екологични проблеми, установени на различно ниво, имащи отношение към НСОС и Плана за действие към нея, както и ще бъде направен анализ на връзката между екологичните проблеми и предвижданията на стратегията и плана. Като информация за съществуващите екологични проблеми но отношение на компонент „Води" може да се използва извършения преглед на значимите видове натиск и въздействие в резултат от човешката дейност върху състоянието на повърхностни и подземни води, съгласно ПУРБ 2016-2021 г.</w:t>
            </w:r>
          </w:p>
          <w:p w14:paraId="5A4B4CD1" w14:textId="2A0F5650" w:rsidR="005C667D" w:rsidRPr="00F4650F" w:rsidRDefault="00F4650F" w:rsidP="00F4650F">
            <w:pPr>
              <w:pStyle w:val="Bodytext20"/>
              <w:numPr>
                <w:ilvl w:val="0"/>
                <w:numId w:val="17"/>
              </w:numPr>
              <w:shd w:val="clear" w:color="auto" w:fill="auto"/>
              <w:tabs>
                <w:tab w:val="left" w:pos="856"/>
              </w:tabs>
              <w:spacing w:before="0" w:after="0" w:line="240" w:lineRule="auto"/>
              <w:rPr>
                <w:sz w:val="24"/>
                <w:szCs w:val="24"/>
              </w:rPr>
            </w:pPr>
            <w:proofErr w:type="spellStart"/>
            <w:r w:rsidRPr="00F4650F">
              <w:t>При</w:t>
            </w:r>
            <w:proofErr w:type="spellEnd"/>
            <w:r w:rsidRPr="00F4650F">
              <w:t xml:space="preserve"> </w:t>
            </w:r>
            <w:proofErr w:type="spellStart"/>
            <w:r w:rsidRPr="00F4650F">
              <w:t>идентифициране</w:t>
            </w:r>
            <w:proofErr w:type="spellEnd"/>
            <w:r w:rsidRPr="00F4650F">
              <w:t xml:space="preserve"> </w:t>
            </w:r>
            <w:proofErr w:type="spellStart"/>
            <w:r w:rsidRPr="00F4650F">
              <w:t>на</w:t>
            </w:r>
            <w:proofErr w:type="spellEnd"/>
            <w:r w:rsidRPr="00F4650F">
              <w:t xml:space="preserve"> </w:t>
            </w:r>
            <w:proofErr w:type="spellStart"/>
            <w:r w:rsidRPr="00F4650F">
              <w:t>мерки</w:t>
            </w:r>
            <w:proofErr w:type="spellEnd"/>
            <w:r w:rsidRPr="00F4650F">
              <w:t xml:space="preserve"> </w:t>
            </w:r>
            <w:proofErr w:type="spellStart"/>
            <w:r w:rsidRPr="00F4650F">
              <w:t>за</w:t>
            </w:r>
            <w:proofErr w:type="spellEnd"/>
            <w:r w:rsidRPr="00F4650F">
              <w:t xml:space="preserve"> </w:t>
            </w:r>
            <w:proofErr w:type="spellStart"/>
            <w:r w:rsidRPr="00F4650F">
              <w:t>предотвратяване</w:t>
            </w:r>
            <w:proofErr w:type="spellEnd"/>
            <w:r w:rsidRPr="00F4650F">
              <w:t xml:space="preserve">, </w:t>
            </w:r>
            <w:proofErr w:type="spellStart"/>
            <w:r w:rsidRPr="00F4650F">
              <w:t>намаляване</w:t>
            </w:r>
            <w:proofErr w:type="spellEnd"/>
            <w:r w:rsidRPr="00F4650F">
              <w:t xml:space="preserve"> и </w:t>
            </w:r>
            <w:proofErr w:type="spellStart"/>
            <w:r w:rsidRPr="00F4650F">
              <w:t>възможно</w:t>
            </w:r>
            <w:proofErr w:type="spellEnd"/>
            <w:r w:rsidRPr="00F4650F">
              <w:t xml:space="preserve"> </w:t>
            </w:r>
            <w:proofErr w:type="spellStart"/>
            <w:r w:rsidRPr="00F4650F">
              <w:t>най-пълно</w:t>
            </w:r>
            <w:proofErr w:type="spellEnd"/>
            <w:r w:rsidRPr="00F4650F">
              <w:t xml:space="preserve"> </w:t>
            </w:r>
            <w:proofErr w:type="spellStart"/>
            <w:r w:rsidRPr="00F4650F">
              <w:t>компенсиране</w:t>
            </w:r>
            <w:proofErr w:type="spellEnd"/>
            <w:r w:rsidRPr="00F4650F">
              <w:t xml:space="preserve"> </w:t>
            </w:r>
            <w:proofErr w:type="spellStart"/>
            <w:r w:rsidRPr="00F4650F">
              <w:t>на</w:t>
            </w:r>
            <w:proofErr w:type="spellEnd"/>
            <w:r w:rsidRPr="00F4650F">
              <w:t xml:space="preserve"> </w:t>
            </w:r>
            <w:proofErr w:type="spellStart"/>
            <w:r w:rsidRPr="00F4650F">
              <w:t>неблагоприятните</w:t>
            </w:r>
            <w:proofErr w:type="spellEnd"/>
            <w:r w:rsidRPr="00F4650F">
              <w:t xml:space="preserve"> </w:t>
            </w:r>
            <w:proofErr w:type="spellStart"/>
            <w:r w:rsidRPr="00F4650F">
              <w:t>последствия</w:t>
            </w:r>
            <w:proofErr w:type="spellEnd"/>
            <w:r w:rsidRPr="00F4650F">
              <w:t xml:space="preserve"> </w:t>
            </w:r>
            <w:proofErr w:type="spellStart"/>
            <w:r w:rsidRPr="00F4650F">
              <w:t>от</w:t>
            </w:r>
            <w:proofErr w:type="spellEnd"/>
            <w:r w:rsidRPr="00F4650F">
              <w:t xml:space="preserve"> </w:t>
            </w:r>
            <w:proofErr w:type="spellStart"/>
            <w:r w:rsidRPr="00F4650F">
              <w:t>осъществяването</w:t>
            </w:r>
            <w:proofErr w:type="spellEnd"/>
            <w:r w:rsidRPr="00F4650F">
              <w:t xml:space="preserve"> </w:t>
            </w:r>
            <w:proofErr w:type="spellStart"/>
            <w:r w:rsidRPr="00F4650F">
              <w:t>на</w:t>
            </w:r>
            <w:proofErr w:type="spellEnd"/>
            <w:r w:rsidRPr="00F4650F">
              <w:t xml:space="preserve"> </w:t>
            </w:r>
            <w:proofErr w:type="spellStart"/>
            <w:r w:rsidRPr="00F4650F">
              <w:t>стратегията</w:t>
            </w:r>
            <w:proofErr w:type="spellEnd"/>
            <w:r w:rsidRPr="00F4650F">
              <w:t xml:space="preserve"> и </w:t>
            </w:r>
            <w:proofErr w:type="spellStart"/>
            <w:r w:rsidRPr="00F4650F">
              <w:t>плана</w:t>
            </w:r>
            <w:proofErr w:type="spellEnd"/>
            <w:r w:rsidRPr="00F4650F">
              <w:t xml:space="preserve"> </w:t>
            </w:r>
            <w:proofErr w:type="spellStart"/>
            <w:r w:rsidRPr="00F4650F">
              <w:t>върху</w:t>
            </w:r>
            <w:proofErr w:type="spellEnd"/>
            <w:r w:rsidRPr="00F4650F">
              <w:t xml:space="preserve"> </w:t>
            </w:r>
            <w:proofErr w:type="spellStart"/>
            <w:r w:rsidRPr="00F4650F">
              <w:t>околната</w:t>
            </w:r>
            <w:proofErr w:type="spellEnd"/>
            <w:r w:rsidRPr="00F4650F">
              <w:t xml:space="preserve"> </w:t>
            </w:r>
            <w:proofErr w:type="spellStart"/>
            <w:r w:rsidRPr="00F4650F">
              <w:t>среда</w:t>
            </w:r>
            <w:proofErr w:type="spellEnd"/>
            <w:r w:rsidRPr="00F4650F">
              <w:t xml:space="preserve"> и </w:t>
            </w:r>
            <w:proofErr w:type="spellStart"/>
            <w:r w:rsidRPr="00F4650F">
              <w:t>човешкото</w:t>
            </w:r>
            <w:proofErr w:type="spellEnd"/>
            <w:r w:rsidRPr="00F4650F">
              <w:t xml:space="preserve"> </w:t>
            </w:r>
            <w:proofErr w:type="spellStart"/>
            <w:r w:rsidRPr="00F4650F">
              <w:t>здраве</w:t>
            </w:r>
            <w:proofErr w:type="spellEnd"/>
            <w:r w:rsidRPr="00F4650F">
              <w:t xml:space="preserve">, </w:t>
            </w:r>
            <w:proofErr w:type="spellStart"/>
            <w:r w:rsidRPr="00F4650F">
              <w:t>да</w:t>
            </w:r>
            <w:proofErr w:type="spellEnd"/>
            <w:r w:rsidRPr="00F4650F">
              <w:t xml:space="preserve"> </w:t>
            </w:r>
            <w:proofErr w:type="spellStart"/>
            <w:r w:rsidRPr="00F4650F">
              <w:t>се</w:t>
            </w:r>
            <w:proofErr w:type="spellEnd"/>
            <w:r w:rsidRPr="00F4650F">
              <w:t xml:space="preserve"> </w:t>
            </w:r>
            <w:proofErr w:type="spellStart"/>
            <w:r w:rsidRPr="00F4650F">
              <w:t>вземат</w:t>
            </w:r>
            <w:proofErr w:type="spellEnd"/>
            <w:r w:rsidRPr="00F4650F">
              <w:t xml:space="preserve"> </w:t>
            </w:r>
            <w:proofErr w:type="spellStart"/>
            <w:r w:rsidRPr="00F4650F">
              <w:t>предвид</w:t>
            </w:r>
            <w:proofErr w:type="spellEnd"/>
            <w:r w:rsidRPr="00F4650F">
              <w:t xml:space="preserve"> </w:t>
            </w:r>
            <w:proofErr w:type="spellStart"/>
            <w:r w:rsidRPr="00F4650F">
              <w:t>приложимите</w:t>
            </w:r>
            <w:proofErr w:type="spellEnd"/>
            <w:r w:rsidRPr="00F4650F">
              <w:t xml:space="preserve"> </w:t>
            </w:r>
            <w:proofErr w:type="spellStart"/>
            <w:r w:rsidRPr="00F4650F">
              <w:t>мерки</w:t>
            </w:r>
            <w:proofErr w:type="spellEnd"/>
            <w:r w:rsidRPr="00F4650F">
              <w:t xml:space="preserve"> </w:t>
            </w:r>
            <w:proofErr w:type="spellStart"/>
            <w:r w:rsidRPr="00F4650F">
              <w:t>за</w:t>
            </w:r>
            <w:proofErr w:type="spellEnd"/>
            <w:r w:rsidRPr="00F4650F">
              <w:t xml:space="preserve"> </w:t>
            </w:r>
            <w:proofErr w:type="spellStart"/>
            <w:r w:rsidRPr="00F4650F">
              <w:t>подземни</w:t>
            </w:r>
            <w:proofErr w:type="spellEnd"/>
            <w:r w:rsidRPr="00F4650F">
              <w:t xml:space="preserve"> </w:t>
            </w:r>
            <w:proofErr w:type="gramStart"/>
            <w:r w:rsidRPr="00F4650F">
              <w:t>и</w:t>
            </w:r>
            <w:r>
              <w:rPr>
                <w:lang w:val="bg-BG"/>
              </w:rPr>
              <w:t xml:space="preserve">  повърхностни</w:t>
            </w:r>
            <w:proofErr w:type="gramEnd"/>
            <w:r>
              <w:rPr>
                <w:lang w:val="bg-BG"/>
              </w:rPr>
              <w:t xml:space="preserve"> водни тела и зони за защита на водите, описани в приложенията към Раздел 7 и Програмата от мерки към ПУРБ на ИБР 2016-2021 г. и мерките, описани в Приложенията към Раздел 5 от Програмата от мерки на ПУРН на ИБР 2016-2021 г.</w:t>
            </w:r>
          </w:p>
        </w:tc>
        <w:tc>
          <w:tcPr>
            <w:tcW w:w="2170" w:type="dxa"/>
            <w:shd w:val="clear" w:color="auto" w:fill="auto"/>
          </w:tcPr>
          <w:p w14:paraId="72652BDC" w14:textId="77777777" w:rsidR="005C667D" w:rsidRDefault="005C667D" w:rsidP="006C08EA">
            <w:pPr>
              <w:jc w:val="both"/>
              <w:rPr>
                <w:sz w:val="22"/>
                <w:szCs w:val="22"/>
              </w:rPr>
            </w:pPr>
          </w:p>
          <w:p w14:paraId="6224B694" w14:textId="77777777" w:rsidR="00142F66" w:rsidRDefault="00142F66" w:rsidP="006C08EA">
            <w:pPr>
              <w:jc w:val="both"/>
              <w:rPr>
                <w:sz w:val="22"/>
                <w:szCs w:val="22"/>
              </w:rPr>
            </w:pPr>
          </w:p>
          <w:p w14:paraId="1F4903C4" w14:textId="77777777" w:rsidR="00142F66" w:rsidRDefault="00142F66" w:rsidP="006C08EA">
            <w:pPr>
              <w:jc w:val="both"/>
              <w:rPr>
                <w:sz w:val="22"/>
                <w:szCs w:val="22"/>
              </w:rPr>
            </w:pPr>
          </w:p>
          <w:p w14:paraId="6CE2272A" w14:textId="77777777" w:rsidR="00142F66" w:rsidRDefault="00142F66" w:rsidP="006C08EA">
            <w:pPr>
              <w:jc w:val="both"/>
              <w:rPr>
                <w:sz w:val="22"/>
                <w:szCs w:val="22"/>
              </w:rPr>
            </w:pPr>
          </w:p>
          <w:p w14:paraId="5A149068" w14:textId="77777777" w:rsidR="00142F66" w:rsidRDefault="00142F66" w:rsidP="006C08EA">
            <w:pPr>
              <w:jc w:val="both"/>
              <w:rPr>
                <w:sz w:val="22"/>
                <w:szCs w:val="22"/>
              </w:rPr>
            </w:pPr>
          </w:p>
          <w:p w14:paraId="05CCA3E9" w14:textId="77777777" w:rsidR="00142F66" w:rsidRDefault="00142F66" w:rsidP="006C08EA">
            <w:pPr>
              <w:jc w:val="both"/>
              <w:rPr>
                <w:sz w:val="22"/>
                <w:szCs w:val="22"/>
              </w:rPr>
            </w:pPr>
          </w:p>
          <w:p w14:paraId="4D2528CD" w14:textId="77777777" w:rsidR="00142F66" w:rsidRDefault="00142F66" w:rsidP="006C08EA">
            <w:pPr>
              <w:jc w:val="both"/>
              <w:rPr>
                <w:sz w:val="22"/>
                <w:szCs w:val="22"/>
              </w:rPr>
            </w:pPr>
          </w:p>
          <w:p w14:paraId="4CB744EE" w14:textId="77777777" w:rsidR="00142F66" w:rsidRDefault="00142F66" w:rsidP="006C08EA">
            <w:pPr>
              <w:jc w:val="both"/>
              <w:rPr>
                <w:sz w:val="22"/>
                <w:szCs w:val="22"/>
              </w:rPr>
            </w:pPr>
          </w:p>
          <w:p w14:paraId="73CA9AC1" w14:textId="77777777" w:rsidR="00142F66" w:rsidRDefault="00142F66" w:rsidP="006C08EA">
            <w:pPr>
              <w:jc w:val="both"/>
              <w:rPr>
                <w:sz w:val="22"/>
                <w:szCs w:val="22"/>
              </w:rPr>
            </w:pPr>
          </w:p>
          <w:p w14:paraId="1588421B" w14:textId="77777777" w:rsidR="00142F66" w:rsidRDefault="00142F66" w:rsidP="006C08EA">
            <w:pPr>
              <w:jc w:val="both"/>
              <w:rPr>
                <w:sz w:val="22"/>
                <w:szCs w:val="22"/>
              </w:rPr>
            </w:pPr>
          </w:p>
          <w:p w14:paraId="2B7F1438" w14:textId="77777777" w:rsidR="00142F66" w:rsidRDefault="00142F66" w:rsidP="006C08EA">
            <w:pPr>
              <w:jc w:val="both"/>
              <w:rPr>
                <w:sz w:val="22"/>
                <w:szCs w:val="22"/>
              </w:rPr>
            </w:pPr>
          </w:p>
          <w:p w14:paraId="7AC416B0" w14:textId="77777777" w:rsidR="00142F66" w:rsidRDefault="00142F66" w:rsidP="006C08EA">
            <w:pPr>
              <w:jc w:val="both"/>
              <w:rPr>
                <w:sz w:val="22"/>
                <w:szCs w:val="22"/>
              </w:rPr>
            </w:pPr>
          </w:p>
          <w:p w14:paraId="60131C95" w14:textId="77777777" w:rsidR="00142F66" w:rsidRDefault="00142F66" w:rsidP="006C08EA">
            <w:pPr>
              <w:jc w:val="both"/>
              <w:rPr>
                <w:sz w:val="22"/>
                <w:szCs w:val="22"/>
              </w:rPr>
            </w:pPr>
          </w:p>
          <w:p w14:paraId="222E4469" w14:textId="77777777" w:rsidR="00142F66" w:rsidRDefault="00142F66" w:rsidP="006C08EA">
            <w:pPr>
              <w:jc w:val="both"/>
              <w:rPr>
                <w:sz w:val="22"/>
                <w:szCs w:val="22"/>
              </w:rPr>
            </w:pPr>
          </w:p>
          <w:p w14:paraId="19668678" w14:textId="77777777" w:rsidR="00142F66" w:rsidRDefault="00142F66" w:rsidP="006C08EA">
            <w:pPr>
              <w:jc w:val="both"/>
              <w:rPr>
                <w:sz w:val="22"/>
                <w:szCs w:val="22"/>
              </w:rPr>
            </w:pPr>
            <w:r>
              <w:rPr>
                <w:sz w:val="22"/>
                <w:szCs w:val="22"/>
              </w:rPr>
              <w:t>Отразено в т. 2.1.3 от ДЕО.</w:t>
            </w:r>
          </w:p>
          <w:p w14:paraId="223A0F15" w14:textId="77777777" w:rsidR="00142F66" w:rsidRDefault="00142F66" w:rsidP="006C08EA">
            <w:pPr>
              <w:jc w:val="both"/>
              <w:rPr>
                <w:sz w:val="22"/>
                <w:szCs w:val="22"/>
              </w:rPr>
            </w:pPr>
          </w:p>
          <w:p w14:paraId="37751C32" w14:textId="77777777" w:rsidR="00142F66" w:rsidRDefault="00142F66" w:rsidP="006C08EA">
            <w:pPr>
              <w:jc w:val="both"/>
              <w:rPr>
                <w:sz w:val="22"/>
                <w:szCs w:val="22"/>
              </w:rPr>
            </w:pPr>
          </w:p>
          <w:p w14:paraId="5C873BDE" w14:textId="77777777" w:rsidR="00142F66" w:rsidRDefault="00142F66" w:rsidP="006C08EA">
            <w:pPr>
              <w:jc w:val="both"/>
              <w:rPr>
                <w:sz w:val="22"/>
                <w:szCs w:val="22"/>
              </w:rPr>
            </w:pPr>
          </w:p>
          <w:p w14:paraId="5849C0F7" w14:textId="77777777" w:rsidR="00142F66" w:rsidRDefault="00142F66" w:rsidP="006C08EA">
            <w:pPr>
              <w:jc w:val="both"/>
              <w:rPr>
                <w:sz w:val="22"/>
                <w:szCs w:val="22"/>
              </w:rPr>
            </w:pPr>
          </w:p>
          <w:p w14:paraId="689E913C" w14:textId="77777777" w:rsidR="00142F66" w:rsidRDefault="00142F66" w:rsidP="006C08EA">
            <w:pPr>
              <w:jc w:val="both"/>
              <w:rPr>
                <w:sz w:val="22"/>
                <w:szCs w:val="22"/>
              </w:rPr>
            </w:pPr>
          </w:p>
          <w:p w14:paraId="1631BFE1" w14:textId="77777777" w:rsidR="00142F66" w:rsidRDefault="00142F66" w:rsidP="006C08EA">
            <w:pPr>
              <w:jc w:val="both"/>
              <w:rPr>
                <w:sz w:val="22"/>
                <w:szCs w:val="22"/>
              </w:rPr>
            </w:pPr>
          </w:p>
          <w:p w14:paraId="08083898" w14:textId="77777777" w:rsidR="00142F66" w:rsidRDefault="00142F66" w:rsidP="006C08EA">
            <w:pPr>
              <w:jc w:val="both"/>
              <w:rPr>
                <w:sz w:val="22"/>
                <w:szCs w:val="22"/>
              </w:rPr>
            </w:pPr>
          </w:p>
          <w:p w14:paraId="63BEDF27" w14:textId="77777777" w:rsidR="00142F66" w:rsidRDefault="00142F66" w:rsidP="006C08EA">
            <w:pPr>
              <w:jc w:val="both"/>
              <w:rPr>
                <w:sz w:val="22"/>
                <w:szCs w:val="22"/>
              </w:rPr>
            </w:pPr>
          </w:p>
          <w:p w14:paraId="55D7A779" w14:textId="77777777" w:rsidR="00142F66" w:rsidRDefault="00142F66" w:rsidP="006C08EA">
            <w:pPr>
              <w:jc w:val="both"/>
              <w:rPr>
                <w:sz w:val="22"/>
                <w:szCs w:val="22"/>
              </w:rPr>
            </w:pPr>
          </w:p>
          <w:p w14:paraId="44F54A27" w14:textId="77777777" w:rsidR="00142F66" w:rsidRDefault="00142F66" w:rsidP="006C08EA">
            <w:pPr>
              <w:jc w:val="both"/>
              <w:rPr>
                <w:sz w:val="22"/>
                <w:szCs w:val="22"/>
              </w:rPr>
            </w:pPr>
          </w:p>
          <w:p w14:paraId="277A598D" w14:textId="77777777" w:rsidR="00142F66" w:rsidRDefault="00142F66" w:rsidP="006C08EA">
            <w:pPr>
              <w:jc w:val="both"/>
              <w:rPr>
                <w:sz w:val="22"/>
                <w:szCs w:val="22"/>
              </w:rPr>
            </w:pPr>
          </w:p>
          <w:p w14:paraId="36ED9B58" w14:textId="77777777" w:rsidR="00142F66" w:rsidRDefault="00142F66" w:rsidP="006C08EA">
            <w:pPr>
              <w:jc w:val="both"/>
              <w:rPr>
                <w:sz w:val="22"/>
                <w:szCs w:val="22"/>
              </w:rPr>
            </w:pPr>
          </w:p>
          <w:p w14:paraId="0B08BAE2" w14:textId="77777777" w:rsidR="00142F66" w:rsidRDefault="00142F66" w:rsidP="006C08EA">
            <w:pPr>
              <w:jc w:val="both"/>
              <w:rPr>
                <w:sz w:val="22"/>
                <w:szCs w:val="22"/>
              </w:rPr>
            </w:pPr>
            <w:r>
              <w:rPr>
                <w:sz w:val="22"/>
                <w:szCs w:val="22"/>
              </w:rPr>
              <w:t>Отразено в т. 2.1.3 и т. 4 на ДЕО.</w:t>
            </w:r>
          </w:p>
          <w:p w14:paraId="47FE9C92" w14:textId="77777777" w:rsidR="00142F66" w:rsidRDefault="00142F66" w:rsidP="006C08EA">
            <w:pPr>
              <w:jc w:val="both"/>
              <w:rPr>
                <w:sz w:val="22"/>
                <w:szCs w:val="22"/>
              </w:rPr>
            </w:pPr>
          </w:p>
          <w:p w14:paraId="0562360C" w14:textId="77777777" w:rsidR="00142F66" w:rsidRDefault="00142F66" w:rsidP="006C08EA">
            <w:pPr>
              <w:jc w:val="both"/>
              <w:rPr>
                <w:sz w:val="22"/>
                <w:szCs w:val="22"/>
              </w:rPr>
            </w:pPr>
          </w:p>
          <w:p w14:paraId="1DD7DA50" w14:textId="77777777" w:rsidR="00142F66" w:rsidRDefault="00142F66" w:rsidP="006C08EA">
            <w:pPr>
              <w:jc w:val="both"/>
              <w:rPr>
                <w:sz w:val="22"/>
                <w:szCs w:val="22"/>
              </w:rPr>
            </w:pPr>
          </w:p>
          <w:p w14:paraId="0D5ADD2C" w14:textId="77777777" w:rsidR="00142F66" w:rsidRDefault="00142F66" w:rsidP="006C08EA">
            <w:pPr>
              <w:jc w:val="both"/>
              <w:rPr>
                <w:sz w:val="22"/>
                <w:szCs w:val="22"/>
              </w:rPr>
            </w:pPr>
          </w:p>
          <w:p w14:paraId="41815306" w14:textId="77777777" w:rsidR="00142F66" w:rsidRDefault="00142F66" w:rsidP="006C08EA">
            <w:pPr>
              <w:jc w:val="both"/>
              <w:rPr>
                <w:sz w:val="22"/>
                <w:szCs w:val="22"/>
              </w:rPr>
            </w:pPr>
          </w:p>
          <w:p w14:paraId="4F7FFAF0" w14:textId="77777777" w:rsidR="00142F66" w:rsidRDefault="00142F66" w:rsidP="006C08EA">
            <w:pPr>
              <w:jc w:val="both"/>
              <w:rPr>
                <w:sz w:val="22"/>
                <w:szCs w:val="22"/>
              </w:rPr>
            </w:pPr>
          </w:p>
          <w:p w14:paraId="15CECDB0" w14:textId="28180614" w:rsidR="00142F66" w:rsidRPr="00142F66" w:rsidRDefault="00142F66" w:rsidP="006C08EA">
            <w:pPr>
              <w:jc w:val="both"/>
              <w:rPr>
                <w:sz w:val="22"/>
                <w:szCs w:val="22"/>
              </w:rPr>
            </w:pPr>
            <w:r>
              <w:rPr>
                <w:sz w:val="22"/>
                <w:szCs w:val="22"/>
              </w:rPr>
              <w:t>Отразено в т. 7 на ДЕО.</w:t>
            </w:r>
          </w:p>
        </w:tc>
      </w:tr>
      <w:tr w:rsidR="00DF1369" w:rsidRPr="00772CAC" w14:paraId="1DF3CA43" w14:textId="77777777" w:rsidTr="006C08EA">
        <w:trPr>
          <w:jc w:val="center"/>
        </w:trPr>
        <w:tc>
          <w:tcPr>
            <w:tcW w:w="771" w:type="dxa"/>
            <w:shd w:val="clear" w:color="auto" w:fill="auto"/>
            <w:vAlign w:val="center"/>
          </w:tcPr>
          <w:p w14:paraId="0CFF3083" w14:textId="77777777" w:rsidR="00850741" w:rsidRPr="00772CAC" w:rsidRDefault="00850741"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664284CC" w14:textId="77777777" w:rsidR="00850741" w:rsidRPr="00772CAC" w:rsidRDefault="00850741" w:rsidP="006C08EA">
            <w:pPr>
              <w:jc w:val="center"/>
              <w:rPr>
                <w:rFonts w:eastAsia="Calibri"/>
                <w:b/>
                <w:bCs/>
                <w:sz w:val="22"/>
                <w:szCs w:val="22"/>
              </w:rPr>
            </w:pPr>
            <w:r w:rsidRPr="00772CAC">
              <w:rPr>
                <w:rFonts w:eastAsia="Calibri"/>
                <w:b/>
                <w:bCs/>
                <w:sz w:val="22"/>
                <w:szCs w:val="22"/>
              </w:rPr>
              <w:t>РИОСВ – Варна,</w:t>
            </w:r>
          </w:p>
          <w:p w14:paraId="34F4B841" w14:textId="4B68C4C9" w:rsidR="00850741" w:rsidRPr="00772CAC" w:rsidRDefault="00850741" w:rsidP="006C08EA">
            <w:pPr>
              <w:jc w:val="center"/>
              <w:rPr>
                <w:rFonts w:eastAsia="Calibri"/>
                <w:b/>
                <w:bCs/>
                <w:sz w:val="22"/>
                <w:szCs w:val="22"/>
              </w:rPr>
            </w:pPr>
            <w:r w:rsidRPr="00772CAC">
              <w:rPr>
                <w:rFonts w:eastAsia="Calibri"/>
                <w:b/>
                <w:bCs/>
                <w:sz w:val="22"/>
                <w:szCs w:val="22"/>
              </w:rPr>
              <w:t>Изх. № 04-00-5994/А1, 18.07.2022 г.</w:t>
            </w:r>
          </w:p>
        </w:tc>
        <w:tc>
          <w:tcPr>
            <w:tcW w:w="9436" w:type="dxa"/>
            <w:shd w:val="clear" w:color="auto" w:fill="auto"/>
          </w:tcPr>
          <w:p w14:paraId="32D24192" w14:textId="7F898E23" w:rsidR="00475FC7" w:rsidRPr="00772CAC" w:rsidRDefault="00475FC7" w:rsidP="00475FC7">
            <w:pPr>
              <w:jc w:val="both"/>
              <w:rPr>
                <w:sz w:val="22"/>
                <w:szCs w:val="22"/>
              </w:rPr>
            </w:pPr>
            <w:r w:rsidRPr="00772CAC">
              <w:rPr>
                <w:sz w:val="22"/>
                <w:szCs w:val="22"/>
              </w:rPr>
              <w:t xml:space="preserve">Във връзка с провеждане на консултации, съгласно изискванията на чл. 19а. т. 3 от Наредбата за условията и реда за извършване на екологична оценка на планове и програми, </w:t>
            </w:r>
            <w:r w:rsidR="00ED782F" w:rsidRPr="00772CAC">
              <w:rPr>
                <w:sz w:val="22"/>
                <w:szCs w:val="22"/>
              </w:rPr>
              <w:t>п</w:t>
            </w:r>
            <w:r w:rsidRPr="00772CAC">
              <w:rPr>
                <w:sz w:val="22"/>
                <w:szCs w:val="22"/>
              </w:rPr>
              <w:t>о Задание за определяне на обхвата и съдържанието на Доклад за екологична оценка (ДЕО) на Национална стратегия за околна среда (НСОС) и План за действие към нея</w:t>
            </w:r>
            <w:r w:rsidR="00ED782F" w:rsidRPr="00772CAC">
              <w:rPr>
                <w:sz w:val="22"/>
                <w:szCs w:val="22"/>
              </w:rPr>
              <w:t>,</w:t>
            </w:r>
            <w:r w:rsidRPr="00772CAC">
              <w:rPr>
                <w:sz w:val="22"/>
                <w:szCs w:val="22"/>
              </w:rPr>
              <w:t xml:space="preserve"> съобразно моите компетенции изразявам следното становище:</w:t>
            </w:r>
          </w:p>
          <w:p w14:paraId="472A460C" w14:textId="77777777" w:rsidR="00475FC7" w:rsidRPr="00772CAC" w:rsidRDefault="00475FC7" w:rsidP="00475FC7">
            <w:pPr>
              <w:jc w:val="both"/>
              <w:rPr>
                <w:sz w:val="22"/>
                <w:szCs w:val="22"/>
              </w:rPr>
            </w:pPr>
            <w:r w:rsidRPr="00772CAC">
              <w:rPr>
                <w:sz w:val="22"/>
                <w:szCs w:val="22"/>
              </w:rPr>
              <w:t>Национална стратегия за околна среда (НСОС) и План за действие към нея се изготвя на основание чл. 75, ал. 2 и ал. 4 от Закона за опазване на околната среда (ЗООС).</w:t>
            </w:r>
          </w:p>
          <w:p w14:paraId="1283D268" w14:textId="77777777" w:rsidR="00475FC7" w:rsidRPr="00772CAC" w:rsidRDefault="00475FC7" w:rsidP="00475FC7">
            <w:pPr>
              <w:jc w:val="both"/>
              <w:rPr>
                <w:sz w:val="22"/>
                <w:szCs w:val="22"/>
              </w:rPr>
            </w:pPr>
            <w:r w:rsidRPr="00772CAC">
              <w:rPr>
                <w:sz w:val="22"/>
                <w:szCs w:val="22"/>
              </w:rPr>
              <w:lastRenderedPageBreak/>
              <w:t>Стратегическата рамка включва четири приоритета, за всеки от които са дефинирани стратегически цели, области на действие, индикатори за измерване на промяната, необходимите ресурси и очаквани резултати. Основните приоритети са:</w:t>
            </w:r>
          </w:p>
          <w:p w14:paraId="662BAD7B" w14:textId="77777777" w:rsidR="00475FC7" w:rsidRPr="00772CAC" w:rsidRDefault="00475FC7" w:rsidP="00475FC7">
            <w:pPr>
              <w:jc w:val="both"/>
              <w:rPr>
                <w:sz w:val="22"/>
                <w:szCs w:val="22"/>
              </w:rPr>
            </w:pPr>
            <w:r w:rsidRPr="00772CAC">
              <w:rPr>
                <w:sz w:val="22"/>
                <w:szCs w:val="22"/>
              </w:rPr>
              <w:t>Приоритет 1: Възстановяване на природния капитал. Устойчиви общности и екосистеми;</w:t>
            </w:r>
          </w:p>
          <w:p w14:paraId="34AB2F63" w14:textId="77777777" w:rsidR="00475FC7" w:rsidRPr="00772CAC" w:rsidRDefault="00475FC7" w:rsidP="00475FC7">
            <w:pPr>
              <w:jc w:val="both"/>
              <w:rPr>
                <w:sz w:val="22"/>
                <w:szCs w:val="22"/>
              </w:rPr>
            </w:pPr>
            <w:r w:rsidRPr="00772CAC">
              <w:rPr>
                <w:sz w:val="22"/>
                <w:szCs w:val="22"/>
              </w:rPr>
              <w:t>Приоритет 2: Развитие в границите на природния потенциал, ресурсна ефективност и нулево замърсяване;</w:t>
            </w:r>
          </w:p>
          <w:p w14:paraId="2645AB6E" w14:textId="77777777" w:rsidR="00475FC7" w:rsidRPr="00772CAC" w:rsidRDefault="00475FC7" w:rsidP="00475FC7">
            <w:pPr>
              <w:jc w:val="both"/>
              <w:rPr>
                <w:sz w:val="22"/>
                <w:szCs w:val="22"/>
              </w:rPr>
            </w:pPr>
            <w:r w:rsidRPr="00772CAC">
              <w:rPr>
                <w:sz w:val="22"/>
                <w:szCs w:val="22"/>
              </w:rPr>
              <w:t>Приоритет 3: Ограничаване на изменението на климата и адаптация към климатичните промени;</w:t>
            </w:r>
          </w:p>
          <w:p w14:paraId="59CE52DB" w14:textId="77777777" w:rsidR="00475FC7" w:rsidRPr="00772CAC" w:rsidRDefault="00475FC7" w:rsidP="00475FC7">
            <w:pPr>
              <w:jc w:val="both"/>
              <w:rPr>
                <w:sz w:val="22"/>
                <w:szCs w:val="22"/>
              </w:rPr>
            </w:pPr>
            <w:r w:rsidRPr="00772CAC">
              <w:rPr>
                <w:sz w:val="22"/>
                <w:szCs w:val="22"/>
              </w:rPr>
              <w:t>Приоритет 4: Управление за ускорено постигане на целите за околната среда.</w:t>
            </w:r>
          </w:p>
          <w:p w14:paraId="5B4D88BA" w14:textId="4849004E" w:rsidR="00475FC7" w:rsidRPr="00772CAC" w:rsidRDefault="00475FC7" w:rsidP="00475FC7">
            <w:pPr>
              <w:jc w:val="both"/>
              <w:rPr>
                <w:sz w:val="22"/>
                <w:szCs w:val="22"/>
              </w:rPr>
            </w:pPr>
            <w:r w:rsidRPr="00772CAC">
              <w:rPr>
                <w:sz w:val="22"/>
                <w:szCs w:val="22"/>
              </w:rPr>
              <w:t xml:space="preserve">Предложеното задание като цяло е съобразено с изискванията на нормативната уредба по ЕО. Обхватът на заданието е съобразен с характера, предмета и предвижданията НСОС и припокрива </w:t>
            </w:r>
            <w:del w:id="9" w:author="Rayna Georgieva" w:date="2022-09-07T18:51:00Z">
              <w:r w:rsidRPr="00772CAC" w:rsidDel="00E55341">
                <w:rPr>
                  <w:sz w:val="22"/>
                  <w:szCs w:val="22"/>
                </w:rPr>
                <w:delText>изикванията</w:delText>
              </w:r>
            </w:del>
            <w:ins w:id="10" w:author="Rayna Georgieva" w:date="2022-09-07T18:51:00Z">
              <w:r w:rsidR="00E55341" w:rsidRPr="00772CAC">
                <w:rPr>
                  <w:sz w:val="22"/>
                  <w:szCs w:val="22"/>
                </w:rPr>
                <w:t>изискванията</w:t>
              </w:r>
            </w:ins>
            <w:r w:rsidRPr="00772CAC">
              <w:rPr>
                <w:sz w:val="22"/>
                <w:szCs w:val="22"/>
              </w:rPr>
              <w:t xml:space="preserve"> на чл. 86, ал. 3 от ЗООС, които касаят съдържанието на Доклада за екологична оценка.</w:t>
            </w:r>
          </w:p>
          <w:p w14:paraId="48833A5C" w14:textId="77777777" w:rsidR="00475FC7" w:rsidRPr="00772CAC" w:rsidRDefault="00475FC7" w:rsidP="00475FC7">
            <w:pPr>
              <w:jc w:val="both"/>
              <w:rPr>
                <w:sz w:val="22"/>
                <w:szCs w:val="22"/>
              </w:rPr>
            </w:pPr>
            <w:r w:rsidRPr="00772CAC">
              <w:rPr>
                <w:sz w:val="22"/>
                <w:szCs w:val="22"/>
              </w:rPr>
              <w:t>В заданието за обхват и съдържание са разгледани компонентите и факторите на околната среда, които има вероятност да бъдат засегнати от стратегията.</w:t>
            </w:r>
          </w:p>
          <w:p w14:paraId="6D62BFC0" w14:textId="14D0182E" w:rsidR="00475FC7" w:rsidRDefault="00475FC7" w:rsidP="00475FC7">
            <w:pPr>
              <w:jc w:val="both"/>
              <w:rPr>
                <w:sz w:val="22"/>
                <w:szCs w:val="22"/>
              </w:rPr>
            </w:pPr>
            <w:r w:rsidRPr="00772CAC">
              <w:rPr>
                <w:sz w:val="22"/>
                <w:szCs w:val="22"/>
              </w:rPr>
              <w:t>Информацията за текущото състояние по компоненти и фактори в заданието за обхват и в доклада за ЕО е необходимо да бъде актуална и да бъде съобразена със стратегическите цели и приоритети на НСОС.</w:t>
            </w:r>
          </w:p>
          <w:p w14:paraId="0E3C5DC1" w14:textId="3CE55BB4" w:rsidR="00941BF4" w:rsidRDefault="00941BF4" w:rsidP="00475FC7">
            <w:pPr>
              <w:jc w:val="both"/>
              <w:rPr>
                <w:sz w:val="22"/>
                <w:szCs w:val="22"/>
              </w:rPr>
            </w:pPr>
          </w:p>
          <w:p w14:paraId="45FBD0C5" w14:textId="6885013C" w:rsidR="00941BF4" w:rsidRDefault="00941BF4" w:rsidP="00475FC7">
            <w:pPr>
              <w:jc w:val="both"/>
              <w:rPr>
                <w:sz w:val="22"/>
                <w:szCs w:val="22"/>
              </w:rPr>
            </w:pPr>
          </w:p>
          <w:p w14:paraId="518D5BAC" w14:textId="77777777" w:rsidR="00941BF4" w:rsidRPr="00772CAC" w:rsidRDefault="00941BF4" w:rsidP="00475FC7">
            <w:pPr>
              <w:jc w:val="both"/>
              <w:rPr>
                <w:sz w:val="22"/>
                <w:szCs w:val="22"/>
              </w:rPr>
            </w:pPr>
          </w:p>
          <w:p w14:paraId="00630AE9" w14:textId="77777777" w:rsidR="00475FC7" w:rsidRPr="00772CAC" w:rsidRDefault="00475FC7" w:rsidP="00475FC7">
            <w:pPr>
              <w:jc w:val="both"/>
              <w:rPr>
                <w:sz w:val="22"/>
                <w:szCs w:val="22"/>
              </w:rPr>
            </w:pPr>
            <w:r w:rsidRPr="00772CAC">
              <w:rPr>
                <w:sz w:val="22"/>
                <w:szCs w:val="22"/>
              </w:rPr>
              <w:t>Екологичната оценка да се базира на резултатите от анализа и оценката на потенциалните въздействия с предвидените приоритети и стратегически цели и свързаните с тях дейности.</w:t>
            </w:r>
          </w:p>
          <w:p w14:paraId="72A63E52" w14:textId="77777777" w:rsidR="00475FC7" w:rsidRPr="00772CAC" w:rsidRDefault="00475FC7" w:rsidP="00475FC7">
            <w:pPr>
              <w:jc w:val="both"/>
              <w:rPr>
                <w:sz w:val="22"/>
                <w:szCs w:val="22"/>
              </w:rPr>
            </w:pPr>
            <w:r w:rsidRPr="00772CAC">
              <w:rPr>
                <w:sz w:val="22"/>
                <w:szCs w:val="22"/>
              </w:rPr>
              <w:t>По представеното задание за определяне на обхвата и съдържанието нямам забележки.</w:t>
            </w:r>
          </w:p>
          <w:p w14:paraId="2B4D64F7" w14:textId="7BF3E865" w:rsidR="00850741" w:rsidRPr="00772CAC" w:rsidRDefault="00475FC7" w:rsidP="00475FC7">
            <w:pPr>
              <w:jc w:val="both"/>
              <w:rPr>
                <w:sz w:val="22"/>
                <w:szCs w:val="22"/>
              </w:rPr>
            </w:pPr>
            <w:r w:rsidRPr="00772CAC">
              <w:rPr>
                <w:sz w:val="22"/>
                <w:szCs w:val="22"/>
              </w:rPr>
              <w:t>Изложеното по-горе има препоръчителен характер за извършване на цялостна и пълна оценка на доклад за екологична оценка на /ЕО/ на Национална стратегия за околна среда (НСОС) и План за действие.</w:t>
            </w:r>
          </w:p>
        </w:tc>
        <w:tc>
          <w:tcPr>
            <w:tcW w:w="2170" w:type="dxa"/>
            <w:shd w:val="clear" w:color="auto" w:fill="auto"/>
          </w:tcPr>
          <w:p w14:paraId="7939E0A9" w14:textId="77777777" w:rsidR="00850741" w:rsidRDefault="00850741" w:rsidP="006C08EA">
            <w:pPr>
              <w:jc w:val="both"/>
              <w:rPr>
                <w:sz w:val="22"/>
                <w:szCs w:val="22"/>
              </w:rPr>
            </w:pPr>
          </w:p>
          <w:p w14:paraId="31A2E15C" w14:textId="77777777" w:rsidR="00142F66" w:rsidRDefault="00142F66" w:rsidP="006C08EA">
            <w:pPr>
              <w:jc w:val="both"/>
              <w:rPr>
                <w:sz w:val="22"/>
                <w:szCs w:val="22"/>
              </w:rPr>
            </w:pPr>
          </w:p>
          <w:p w14:paraId="00E45148" w14:textId="77777777" w:rsidR="00142F66" w:rsidRDefault="00142F66" w:rsidP="006C08EA">
            <w:pPr>
              <w:jc w:val="both"/>
              <w:rPr>
                <w:sz w:val="22"/>
                <w:szCs w:val="22"/>
              </w:rPr>
            </w:pPr>
          </w:p>
          <w:p w14:paraId="21B675BE" w14:textId="77777777" w:rsidR="00142F66" w:rsidRDefault="00142F66" w:rsidP="006C08EA">
            <w:pPr>
              <w:jc w:val="both"/>
              <w:rPr>
                <w:sz w:val="22"/>
                <w:szCs w:val="22"/>
              </w:rPr>
            </w:pPr>
          </w:p>
          <w:p w14:paraId="0F0BC47C" w14:textId="77777777" w:rsidR="00142F66" w:rsidRDefault="00142F66" w:rsidP="006C08EA">
            <w:pPr>
              <w:jc w:val="both"/>
              <w:rPr>
                <w:sz w:val="22"/>
                <w:szCs w:val="22"/>
              </w:rPr>
            </w:pPr>
          </w:p>
          <w:p w14:paraId="54FF7F48" w14:textId="77777777" w:rsidR="00142F66" w:rsidRDefault="00142F66" w:rsidP="006C08EA">
            <w:pPr>
              <w:jc w:val="both"/>
              <w:rPr>
                <w:sz w:val="22"/>
                <w:szCs w:val="22"/>
              </w:rPr>
            </w:pPr>
          </w:p>
          <w:p w14:paraId="178C05F2" w14:textId="77777777" w:rsidR="00142F66" w:rsidRDefault="00142F66" w:rsidP="006C08EA">
            <w:pPr>
              <w:jc w:val="both"/>
              <w:rPr>
                <w:sz w:val="22"/>
                <w:szCs w:val="22"/>
              </w:rPr>
            </w:pPr>
          </w:p>
          <w:p w14:paraId="571C826A" w14:textId="77777777" w:rsidR="00142F66" w:rsidRDefault="00142F66" w:rsidP="006C08EA">
            <w:pPr>
              <w:jc w:val="both"/>
              <w:rPr>
                <w:sz w:val="22"/>
                <w:szCs w:val="22"/>
              </w:rPr>
            </w:pPr>
          </w:p>
          <w:p w14:paraId="298EF1D5" w14:textId="77777777" w:rsidR="00142F66" w:rsidRDefault="00142F66" w:rsidP="006C08EA">
            <w:pPr>
              <w:jc w:val="both"/>
              <w:rPr>
                <w:sz w:val="22"/>
                <w:szCs w:val="22"/>
              </w:rPr>
            </w:pPr>
          </w:p>
          <w:p w14:paraId="135832B7" w14:textId="77777777" w:rsidR="00142F66" w:rsidRDefault="00142F66" w:rsidP="006C08EA">
            <w:pPr>
              <w:jc w:val="both"/>
              <w:rPr>
                <w:sz w:val="22"/>
                <w:szCs w:val="22"/>
              </w:rPr>
            </w:pPr>
          </w:p>
          <w:p w14:paraId="091D86F4" w14:textId="77777777" w:rsidR="00142F66" w:rsidRDefault="00142F66" w:rsidP="006C08EA">
            <w:pPr>
              <w:jc w:val="both"/>
              <w:rPr>
                <w:sz w:val="22"/>
                <w:szCs w:val="22"/>
              </w:rPr>
            </w:pPr>
          </w:p>
          <w:p w14:paraId="3C7B5FEE" w14:textId="77777777" w:rsidR="00142F66" w:rsidRDefault="00142F66" w:rsidP="006C08EA">
            <w:pPr>
              <w:jc w:val="both"/>
              <w:rPr>
                <w:sz w:val="22"/>
                <w:szCs w:val="22"/>
              </w:rPr>
            </w:pPr>
          </w:p>
          <w:p w14:paraId="2181EFF5" w14:textId="77777777" w:rsidR="00142F66" w:rsidRDefault="00142F66" w:rsidP="006C08EA">
            <w:pPr>
              <w:jc w:val="both"/>
              <w:rPr>
                <w:sz w:val="22"/>
                <w:szCs w:val="22"/>
              </w:rPr>
            </w:pPr>
          </w:p>
          <w:p w14:paraId="636DF981" w14:textId="77777777" w:rsidR="00142F66" w:rsidRDefault="00142F66" w:rsidP="006C08EA">
            <w:pPr>
              <w:jc w:val="both"/>
              <w:rPr>
                <w:sz w:val="22"/>
                <w:szCs w:val="22"/>
              </w:rPr>
            </w:pPr>
          </w:p>
          <w:p w14:paraId="473E7207" w14:textId="77777777" w:rsidR="00142F66" w:rsidRDefault="00142F66" w:rsidP="006C08EA">
            <w:pPr>
              <w:jc w:val="both"/>
              <w:rPr>
                <w:sz w:val="22"/>
                <w:szCs w:val="22"/>
              </w:rPr>
            </w:pPr>
          </w:p>
          <w:p w14:paraId="1594E743" w14:textId="77777777" w:rsidR="00142F66" w:rsidRDefault="00142F66" w:rsidP="006C08EA">
            <w:pPr>
              <w:jc w:val="both"/>
              <w:rPr>
                <w:sz w:val="22"/>
                <w:szCs w:val="22"/>
              </w:rPr>
            </w:pPr>
          </w:p>
          <w:p w14:paraId="0D611B0C" w14:textId="77777777" w:rsidR="00142F66" w:rsidRDefault="00142F66" w:rsidP="006C08EA">
            <w:pPr>
              <w:jc w:val="both"/>
              <w:rPr>
                <w:sz w:val="22"/>
                <w:szCs w:val="22"/>
              </w:rPr>
            </w:pPr>
          </w:p>
          <w:p w14:paraId="6ED6E9A2" w14:textId="77777777" w:rsidR="00142F66" w:rsidRDefault="00142F66" w:rsidP="006C08EA">
            <w:pPr>
              <w:jc w:val="both"/>
              <w:rPr>
                <w:sz w:val="22"/>
                <w:szCs w:val="22"/>
              </w:rPr>
            </w:pPr>
          </w:p>
          <w:p w14:paraId="07392E99" w14:textId="77777777" w:rsidR="00142F66" w:rsidRDefault="00142F66" w:rsidP="006C08EA">
            <w:pPr>
              <w:jc w:val="both"/>
              <w:rPr>
                <w:sz w:val="22"/>
                <w:szCs w:val="22"/>
              </w:rPr>
            </w:pPr>
          </w:p>
          <w:p w14:paraId="738B6598" w14:textId="77777777" w:rsidR="00142F66" w:rsidRDefault="00142F66" w:rsidP="006C08EA">
            <w:pPr>
              <w:jc w:val="both"/>
              <w:rPr>
                <w:sz w:val="22"/>
                <w:szCs w:val="22"/>
              </w:rPr>
            </w:pPr>
          </w:p>
          <w:p w14:paraId="4486EEF3" w14:textId="77777777" w:rsidR="00142F66" w:rsidRDefault="00142F66" w:rsidP="006C08EA">
            <w:pPr>
              <w:jc w:val="both"/>
              <w:rPr>
                <w:sz w:val="22"/>
                <w:szCs w:val="22"/>
              </w:rPr>
            </w:pPr>
          </w:p>
          <w:p w14:paraId="48151553" w14:textId="77777777" w:rsidR="00142F66" w:rsidRDefault="00142F66" w:rsidP="006C08EA">
            <w:pPr>
              <w:jc w:val="both"/>
              <w:rPr>
                <w:sz w:val="22"/>
                <w:szCs w:val="22"/>
              </w:rPr>
            </w:pPr>
          </w:p>
          <w:p w14:paraId="7F79B8E3" w14:textId="77777777" w:rsidR="00142F66" w:rsidRDefault="00142F66" w:rsidP="006C08EA">
            <w:pPr>
              <w:jc w:val="both"/>
              <w:rPr>
                <w:sz w:val="22"/>
                <w:szCs w:val="22"/>
              </w:rPr>
            </w:pPr>
            <w:r>
              <w:rPr>
                <w:sz w:val="22"/>
                <w:szCs w:val="22"/>
              </w:rPr>
              <w:t>Представената в ДЕО информация е актуална</w:t>
            </w:r>
            <w:r w:rsidR="00941BF4">
              <w:rPr>
                <w:sz w:val="22"/>
                <w:szCs w:val="22"/>
              </w:rPr>
              <w:t xml:space="preserve"> и съобразена със стратегическите цели и свързаните с тях дейности.</w:t>
            </w:r>
          </w:p>
          <w:p w14:paraId="532718EB" w14:textId="54CA9192" w:rsidR="00941BF4" w:rsidRPr="00772CAC" w:rsidRDefault="00941BF4" w:rsidP="006C08EA">
            <w:pPr>
              <w:jc w:val="both"/>
              <w:rPr>
                <w:sz w:val="22"/>
                <w:szCs w:val="22"/>
              </w:rPr>
            </w:pPr>
            <w:r>
              <w:rPr>
                <w:sz w:val="22"/>
                <w:szCs w:val="22"/>
              </w:rPr>
              <w:t>Съобразено.</w:t>
            </w:r>
          </w:p>
        </w:tc>
      </w:tr>
      <w:tr w:rsidR="00DF1369" w:rsidRPr="00772CAC" w14:paraId="749193E0" w14:textId="77777777" w:rsidTr="006C08EA">
        <w:trPr>
          <w:jc w:val="center"/>
        </w:trPr>
        <w:tc>
          <w:tcPr>
            <w:tcW w:w="771" w:type="dxa"/>
            <w:shd w:val="clear" w:color="auto" w:fill="auto"/>
            <w:vAlign w:val="center"/>
          </w:tcPr>
          <w:p w14:paraId="243927D1" w14:textId="77777777" w:rsidR="00C81FFF" w:rsidRPr="00772CAC" w:rsidRDefault="00C81FFF"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0356C29A" w14:textId="77777777" w:rsidR="00C81FFF" w:rsidRPr="00772CAC" w:rsidRDefault="00C81FFF" w:rsidP="006C08EA">
            <w:pPr>
              <w:jc w:val="center"/>
              <w:rPr>
                <w:rFonts w:eastAsia="Calibri"/>
                <w:b/>
                <w:bCs/>
                <w:sz w:val="22"/>
                <w:szCs w:val="22"/>
              </w:rPr>
            </w:pPr>
            <w:r w:rsidRPr="00772CAC">
              <w:rPr>
                <w:rFonts w:eastAsia="Calibri"/>
                <w:b/>
                <w:bCs/>
                <w:sz w:val="22"/>
                <w:szCs w:val="22"/>
              </w:rPr>
              <w:t>РИОСВ-Плевен,</w:t>
            </w:r>
          </w:p>
          <w:p w14:paraId="3FB94D53" w14:textId="7FBBC776" w:rsidR="00C81FFF" w:rsidRPr="00772CAC" w:rsidRDefault="00C81FFF" w:rsidP="006C08EA">
            <w:pPr>
              <w:jc w:val="center"/>
              <w:rPr>
                <w:rFonts w:eastAsia="Calibri"/>
                <w:b/>
                <w:bCs/>
                <w:sz w:val="22"/>
                <w:szCs w:val="22"/>
              </w:rPr>
            </w:pPr>
            <w:r w:rsidRPr="00772CAC">
              <w:rPr>
                <w:rFonts w:eastAsia="Calibri"/>
                <w:b/>
                <w:bCs/>
                <w:sz w:val="22"/>
                <w:szCs w:val="22"/>
              </w:rPr>
              <w:t>Изх. № 4284(1)/21.07.2022 г.</w:t>
            </w:r>
          </w:p>
        </w:tc>
        <w:tc>
          <w:tcPr>
            <w:tcW w:w="9436" w:type="dxa"/>
            <w:shd w:val="clear" w:color="auto" w:fill="auto"/>
          </w:tcPr>
          <w:p w14:paraId="1D2E7B9C" w14:textId="2A3B7ED6" w:rsidR="00C81FFF" w:rsidRPr="00772CAC" w:rsidRDefault="00C81FFF" w:rsidP="00C81FFF">
            <w:pPr>
              <w:pStyle w:val="Bodytext20"/>
              <w:shd w:val="clear" w:color="auto" w:fill="auto"/>
              <w:spacing w:before="0" w:after="0" w:line="240" w:lineRule="auto"/>
            </w:pPr>
            <w:r w:rsidRPr="00772CAC">
              <w:rPr>
                <w:color w:val="000000"/>
                <w:lang w:val="bg-BG" w:eastAsia="bg-BG" w:bidi="bg-BG"/>
              </w:rPr>
              <w:t>Във връзка с представеното от Вас задание за определяне на обхвата и съдържанието на Доклад за екологична оценка на „Национална стратегия за околна среда и План за действие към нея”, Регионалната инспекция по околна среда и води - Плевен изразява следното становище:</w:t>
            </w:r>
          </w:p>
          <w:p w14:paraId="1B48E05F" w14:textId="6FC0DDF1" w:rsidR="00C81FFF" w:rsidRPr="00772CAC" w:rsidRDefault="00C81FFF" w:rsidP="00C81FFF">
            <w:pPr>
              <w:pStyle w:val="Bodytext20"/>
              <w:shd w:val="clear" w:color="auto" w:fill="auto"/>
              <w:spacing w:before="0" w:after="0" w:line="240" w:lineRule="auto"/>
            </w:pPr>
            <w:r w:rsidRPr="00772CAC">
              <w:rPr>
                <w:color w:val="000000"/>
                <w:lang w:val="bg-BG" w:eastAsia="bg-BG" w:bidi="bg-BG"/>
              </w:rPr>
              <w:t>Представеното Задание за Доклад за екологична оценка на „Национална стратегия за околна среда и План за действие към нея”, принципно по структура и съдържание съответства на изискванията на чл. 17, ал. 1 от Наредбата за условията и реда за извършване на ЕО.</w:t>
            </w:r>
          </w:p>
          <w:p w14:paraId="42D83F2C" w14:textId="6B03EF80" w:rsidR="00C81FFF" w:rsidRPr="00772CAC" w:rsidRDefault="00C81FFF" w:rsidP="00C81FFF">
            <w:pPr>
              <w:jc w:val="both"/>
              <w:rPr>
                <w:sz w:val="22"/>
                <w:szCs w:val="22"/>
              </w:rPr>
            </w:pPr>
            <w:r w:rsidRPr="00772CAC">
              <w:rPr>
                <w:color w:val="000000"/>
                <w:sz w:val="22"/>
                <w:szCs w:val="22"/>
                <w:lang w:bidi="bg-BG"/>
              </w:rPr>
              <w:t>Приемаме представеното Заданието за обхват и съдържание на Доклад за екологична оценка на „Национална стратегия за околна среда и План за действие към нея”, със следната забележка в частта „Биологично разнообразие - флора, фауна, защитени територии и зони“: да се направи и оценка на въздействието на стратегията върху защитените видове от Приложение № 3 на Закона за биологичното разнообразие.</w:t>
            </w:r>
          </w:p>
        </w:tc>
        <w:tc>
          <w:tcPr>
            <w:tcW w:w="2170" w:type="dxa"/>
            <w:shd w:val="clear" w:color="auto" w:fill="auto"/>
          </w:tcPr>
          <w:p w14:paraId="52C53D6D" w14:textId="77777777" w:rsidR="00C81FFF" w:rsidRDefault="00C81FFF" w:rsidP="006C08EA">
            <w:pPr>
              <w:jc w:val="both"/>
              <w:rPr>
                <w:sz w:val="22"/>
                <w:szCs w:val="22"/>
              </w:rPr>
            </w:pPr>
          </w:p>
          <w:p w14:paraId="6B4947CF" w14:textId="77777777" w:rsidR="00DD7581" w:rsidRDefault="00DD7581" w:rsidP="006C08EA">
            <w:pPr>
              <w:jc w:val="both"/>
              <w:rPr>
                <w:sz w:val="22"/>
                <w:szCs w:val="22"/>
              </w:rPr>
            </w:pPr>
          </w:p>
          <w:p w14:paraId="4FC66871" w14:textId="77777777" w:rsidR="00DD7581" w:rsidRDefault="00DD7581" w:rsidP="006C08EA">
            <w:pPr>
              <w:jc w:val="both"/>
              <w:rPr>
                <w:sz w:val="22"/>
                <w:szCs w:val="22"/>
              </w:rPr>
            </w:pPr>
          </w:p>
          <w:p w14:paraId="192BAAE1" w14:textId="77777777" w:rsidR="00DD7581" w:rsidRDefault="00DD7581" w:rsidP="006C08EA">
            <w:pPr>
              <w:jc w:val="both"/>
              <w:rPr>
                <w:sz w:val="22"/>
                <w:szCs w:val="22"/>
              </w:rPr>
            </w:pPr>
          </w:p>
          <w:p w14:paraId="34F4A4C6" w14:textId="77777777" w:rsidR="00DD7581" w:rsidRDefault="00DD7581" w:rsidP="006C08EA">
            <w:pPr>
              <w:jc w:val="both"/>
              <w:rPr>
                <w:sz w:val="22"/>
                <w:szCs w:val="22"/>
              </w:rPr>
            </w:pPr>
          </w:p>
          <w:p w14:paraId="552A7BC2" w14:textId="77777777" w:rsidR="00DD7581" w:rsidRDefault="00DD7581" w:rsidP="006C08EA">
            <w:pPr>
              <w:jc w:val="both"/>
              <w:rPr>
                <w:sz w:val="22"/>
                <w:szCs w:val="22"/>
              </w:rPr>
            </w:pPr>
          </w:p>
          <w:p w14:paraId="31D30C1E" w14:textId="77777777" w:rsidR="00DD7581" w:rsidRDefault="00DD7581" w:rsidP="006C08EA">
            <w:pPr>
              <w:jc w:val="both"/>
              <w:rPr>
                <w:sz w:val="22"/>
                <w:szCs w:val="22"/>
              </w:rPr>
            </w:pPr>
          </w:p>
          <w:p w14:paraId="64111F9C" w14:textId="77777777" w:rsidR="00DD7581" w:rsidRDefault="00DD7581" w:rsidP="006C08EA">
            <w:pPr>
              <w:jc w:val="both"/>
              <w:rPr>
                <w:sz w:val="22"/>
                <w:szCs w:val="22"/>
              </w:rPr>
            </w:pPr>
          </w:p>
          <w:p w14:paraId="7CFC428A" w14:textId="68268B25" w:rsidR="00DD7581" w:rsidRPr="00772CAC" w:rsidRDefault="00DD7581" w:rsidP="006C08EA">
            <w:pPr>
              <w:jc w:val="both"/>
              <w:rPr>
                <w:sz w:val="22"/>
                <w:szCs w:val="22"/>
              </w:rPr>
            </w:pPr>
            <w:r>
              <w:rPr>
                <w:sz w:val="22"/>
                <w:szCs w:val="22"/>
              </w:rPr>
              <w:t>Отразено в т. 6 на ДЕО.</w:t>
            </w:r>
          </w:p>
        </w:tc>
      </w:tr>
      <w:tr w:rsidR="00DF1369" w:rsidRPr="00772CAC" w14:paraId="2399492F" w14:textId="77777777" w:rsidTr="006C08EA">
        <w:trPr>
          <w:jc w:val="center"/>
        </w:trPr>
        <w:tc>
          <w:tcPr>
            <w:tcW w:w="771" w:type="dxa"/>
            <w:shd w:val="clear" w:color="auto" w:fill="auto"/>
            <w:vAlign w:val="center"/>
          </w:tcPr>
          <w:p w14:paraId="003DEE20" w14:textId="77777777" w:rsidR="00DB185C" w:rsidRPr="00772CAC" w:rsidRDefault="00DB185C"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03F758B8" w14:textId="77777777" w:rsidR="00DB185C" w:rsidRPr="00772CAC" w:rsidRDefault="00DB185C" w:rsidP="006C08EA">
            <w:pPr>
              <w:jc w:val="center"/>
              <w:rPr>
                <w:rFonts w:eastAsia="Calibri"/>
                <w:b/>
                <w:bCs/>
                <w:sz w:val="22"/>
                <w:szCs w:val="22"/>
              </w:rPr>
            </w:pPr>
            <w:r w:rsidRPr="00772CAC">
              <w:rPr>
                <w:rFonts w:eastAsia="Calibri"/>
                <w:b/>
                <w:bCs/>
                <w:sz w:val="22"/>
                <w:szCs w:val="22"/>
              </w:rPr>
              <w:t>РИОСВ-Русе,</w:t>
            </w:r>
          </w:p>
          <w:p w14:paraId="62E4E238" w14:textId="3FC6BCE5" w:rsidR="00DB185C" w:rsidRPr="00772CAC" w:rsidRDefault="00DB185C" w:rsidP="006C08EA">
            <w:pPr>
              <w:jc w:val="center"/>
              <w:rPr>
                <w:rFonts w:eastAsia="Calibri"/>
                <w:b/>
                <w:bCs/>
                <w:sz w:val="22"/>
                <w:szCs w:val="22"/>
              </w:rPr>
            </w:pPr>
            <w:r w:rsidRPr="00772CAC">
              <w:rPr>
                <w:rFonts w:eastAsia="Calibri"/>
                <w:b/>
                <w:bCs/>
                <w:sz w:val="22"/>
                <w:szCs w:val="22"/>
              </w:rPr>
              <w:t>Изх. № И-2970/25.07.2022 г.</w:t>
            </w:r>
          </w:p>
        </w:tc>
        <w:tc>
          <w:tcPr>
            <w:tcW w:w="9436" w:type="dxa"/>
            <w:shd w:val="clear" w:color="auto" w:fill="auto"/>
          </w:tcPr>
          <w:p w14:paraId="3C6DE236" w14:textId="77777777" w:rsidR="00DB185C" w:rsidRPr="00772CAC" w:rsidRDefault="00DB185C" w:rsidP="00DB185C">
            <w:pPr>
              <w:pStyle w:val="Bodytext20"/>
              <w:shd w:val="clear" w:color="auto" w:fill="auto"/>
              <w:spacing w:before="0" w:after="0" w:line="240" w:lineRule="auto"/>
            </w:pPr>
            <w:r w:rsidRPr="00772CAC">
              <w:rPr>
                <w:color w:val="000000"/>
                <w:lang w:val="bg-BG" w:eastAsia="bg-BG" w:bidi="bg-BG"/>
              </w:rPr>
              <w:t>Регионална инспекция по околната среда и водите - Русе приема представените е вх. № ВСП- 965/08.07.2022г. задание за определяне на обхвата и съдържанието на доклада за екологична оценка на Национална стратегия за околна среда и План за действие към нея. Във връзка е горното, изразявам следното становище по представената документация:</w:t>
            </w:r>
          </w:p>
          <w:p w14:paraId="5E8BF4AD" w14:textId="77777777" w:rsidR="00DB185C" w:rsidRPr="00772CAC" w:rsidRDefault="00DB185C" w:rsidP="00DB185C">
            <w:pPr>
              <w:widowControl w:val="0"/>
              <w:numPr>
                <w:ilvl w:val="0"/>
                <w:numId w:val="15"/>
              </w:numPr>
              <w:tabs>
                <w:tab w:val="left" w:pos="900"/>
              </w:tabs>
              <w:jc w:val="both"/>
              <w:rPr>
                <w:sz w:val="22"/>
                <w:szCs w:val="22"/>
              </w:rPr>
            </w:pPr>
            <w:r w:rsidRPr="00772CAC">
              <w:rPr>
                <w:color w:val="000000"/>
                <w:sz w:val="22"/>
                <w:szCs w:val="22"/>
                <w:lang w:bidi="bg-BG"/>
              </w:rPr>
              <w:t>По отношение на заданието за определяне на обхвата на оценката:</w:t>
            </w:r>
          </w:p>
          <w:p w14:paraId="3A36807E" w14:textId="77777777" w:rsidR="00DB185C" w:rsidRPr="00772CAC" w:rsidRDefault="00DB185C" w:rsidP="00DB185C">
            <w:pPr>
              <w:pStyle w:val="Bodytext20"/>
              <w:shd w:val="clear" w:color="auto" w:fill="auto"/>
              <w:spacing w:before="0" w:after="0" w:line="240" w:lineRule="auto"/>
            </w:pPr>
            <w:r w:rsidRPr="00772CAC">
              <w:rPr>
                <w:color w:val="000000"/>
                <w:lang w:val="bg-BG" w:eastAsia="bg-BG" w:bidi="bg-BG"/>
              </w:rPr>
              <w:t xml:space="preserve">Заданието е изготвено, като са следвани изискванията на нормативната уредба. Структурата и съдържанието на доклада за екологична оценка е в съответствие с изискванията на чл. 86, ал. 3 от </w:t>
            </w:r>
            <w:r w:rsidRPr="00772CAC">
              <w:rPr>
                <w:rStyle w:val="Bodytext2Italic"/>
                <w:sz w:val="22"/>
                <w:szCs w:val="22"/>
              </w:rPr>
              <w:t>Закона за опазване на околната среда</w:t>
            </w:r>
            <w:r w:rsidRPr="00772CAC">
              <w:rPr>
                <w:color w:val="000000"/>
                <w:lang w:val="bg-BG" w:eastAsia="bg-BG" w:bidi="bg-BG"/>
              </w:rPr>
              <w:t xml:space="preserve"> - </w:t>
            </w:r>
            <w:r w:rsidRPr="00772CAC">
              <w:rPr>
                <w:rStyle w:val="Bodytext2Italic"/>
                <w:sz w:val="22"/>
                <w:szCs w:val="22"/>
              </w:rPr>
              <w:t>ЗООС.</w:t>
            </w:r>
          </w:p>
          <w:p w14:paraId="57EC2DF9" w14:textId="274B55DA" w:rsidR="00DB185C" w:rsidRDefault="00DB185C" w:rsidP="00DB185C">
            <w:pPr>
              <w:pStyle w:val="Bodytext20"/>
              <w:shd w:val="clear" w:color="auto" w:fill="auto"/>
              <w:spacing w:before="0" w:after="0" w:line="240" w:lineRule="auto"/>
              <w:rPr>
                <w:color w:val="000000"/>
                <w:lang w:val="bg-BG" w:eastAsia="bg-BG" w:bidi="bg-BG"/>
              </w:rPr>
            </w:pPr>
            <w:r w:rsidRPr="00772CAC">
              <w:rPr>
                <w:color w:val="000000"/>
                <w:lang w:val="bg-BG" w:eastAsia="bg-BG" w:bidi="bg-BG"/>
              </w:rPr>
              <w:t>РИОСВ - Русе счита, че при изготвянето на ДЕО следва да се вземат предвид и областните стратегии за развитие, общински програми за опазване на околната среда и други стратегически документи на местно и регионално ниво.</w:t>
            </w:r>
          </w:p>
          <w:p w14:paraId="10294DD6" w14:textId="1B9BC2B7" w:rsidR="006140D7" w:rsidRDefault="006140D7" w:rsidP="00DB185C">
            <w:pPr>
              <w:pStyle w:val="Bodytext20"/>
              <w:shd w:val="clear" w:color="auto" w:fill="auto"/>
              <w:spacing w:before="0" w:after="0" w:line="240" w:lineRule="auto"/>
              <w:rPr>
                <w:color w:val="000000"/>
                <w:lang w:val="bg-BG" w:eastAsia="bg-BG" w:bidi="bg-BG"/>
              </w:rPr>
            </w:pPr>
          </w:p>
          <w:p w14:paraId="4189B442" w14:textId="5AD51048" w:rsidR="006140D7" w:rsidRDefault="006140D7" w:rsidP="00DB185C">
            <w:pPr>
              <w:pStyle w:val="Bodytext20"/>
              <w:shd w:val="clear" w:color="auto" w:fill="auto"/>
              <w:spacing w:before="0" w:after="0" w:line="240" w:lineRule="auto"/>
              <w:rPr>
                <w:color w:val="000000"/>
                <w:lang w:val="bg-BG" w:eastAsia="bg-BG" w:bidi="bg-BG"/>
              </w:rPr>
            </w:pPr>
          </w:p>
          <w:p w14:paraId="3ADE7EDC" w14:textId="04B59C8F" w:rsidR="006140D7" w:rsidRDefault="006140D7" w:rsidP="00DB185C">
            <w:pPr>
              <w:pStyle w:val="Bodytext20"/>
              <w:shd w:val="clear" w:color="auto" w:fill="auto"/>
              <w:spacing w:before="0" w:after="0" w:line="240" w:lineRule="auto"/>
              <w:rPr>
                <w:color w:val="000000"/>
                <w:lang w:val="bg-BG" w:eastAsia="bg-BG" w:bidi="bg-BG"/>
              </w:rPr>
            </w:pPr>
          </w:p>
          <w:p w14:paraId="4643DD3C" w14:textId="348B24FC" w:rsidR="006140D7" w:rsidRDefault="006140D7" w:rsidP="00DB185C">
            <w:pPr>
              <w:pStyle w:val="Bodytext20"/>
              <w:shd w:val="clear" w:color="auto" w:fill="auto"/>
              <w:spacing w:before="0" w:after="0" w:line="240" w:lineRule="auto"/>
              <w:rPr>
                <w:color w:val="000000"/>
                <w:lang w:val="bg-BG" w:eastAsia="bg-BG" w:bidi="bg-BG"/>
              </w:rPr>
            </w:pPr>
          </w:p>
          <w:p w14:paraId="59169762" w14:textId="52BA8183" w:rsidR="006140D7" w:rsidRDefault="006140D7" w:rsidP="00DB185C">
            <w:pPr>
              <w:pStyle w:val="Bodytext20"/>
              <w:shd w:val="clear" w:color="auto" w:fill="auto"/>
              <w:spacing w:before="0" w:after="0" w:line="240" w:lineRule="auto"/>
              <w:rPr>
                <w:color w:val="000000"/>
                <w:lang w:val="bg-BG" w:eastAsia="bg-BG" w:bidi="bg-BG"/>
              </w:rPr>
            </w:pPr>
          </w:p>
          <w:p w14:paraId="5807628B" w14:textId="2E5C542D" w:rsidR="006140D7" w:rsidRDefault="006140D7" w:rsidP="00DB185C">
            <w:pPr>
              <w:pStyle w:val="Bodytext20"/>
              <w:shd w:val="clear" w:color="auto" w:fill="auto"/>
              <w:spacing w:before="0" w:after="0" w:line="240" w:lineRule="auto"/>
              <w:rPr>
                <w:color w:val="000000"/>
                <w:lang w:val="bg-BG" w:eastAsia="bg-BG" w:bidi="bg-BG"/>
              </w:rPr>
            </w:pPr>
          </w:p>
          <w:p w14:paraId="2716087B" w14:textId="13503120" w:rsidR="006140D7" w:rsidRDefault="006140D7" w:rsidP="00DB185C">
            <w:pPr>
              <w:pStyle w:val="Bodytext20"/>
              <w:shd w:val="clear" w:color="auto" w:fill="auto"/>
              <w:spacing w:before="0" w:after="0" w:line="240" w:lineRule="auto"/>
              <w:rPr>
                <w:color w:val="000000"/>
                <w:lang w:val="bg-BG" w:eastAsia="bg-BG" w:bidi="bg-BG"/>
              </w:rPr>
            </w:pPr>
          </w:p>
          <w:p w14:paraId="06795552" w14:textId="77CAE335" w:rsidR="006140D7" w:rsidRDefault="006140D7" w:rsidP="00DB185C">
            <w:pPr>
              <w:pStyle w:val="Bodytext20"/>
              <w:shd w:val="clear" w:color="auto" w:fill="auto"/>
              <w:spacing w:before="0" w:after="0" w:line="240" w:lineRule="auto"/>
              <w:rPr>
                <w:color w:val="000000"/>
                <w:lang w:val="bg-BG" w:eastAsia="bg-BG" w:bidi="bg-BG"/>
              </w:rPr>
            </w:pPr>
          </w:p>
          <w:p w14:paraId="3D7B5FD7" w14:textId="4118910C" w:rsidR="006140D7" w:rsidRDefault="006140D7" w:rsidP="00DB185C">
            <w:pPr>
              <w:pStyle w:val="Bodytext20"/>
              <w:shd w:val="clear" w:color="auto" w:fill="auto"/>
              <w:spacing w:before="0" w:after="0" w:line="240" w:lineRule="auto"/>
              <w:rPr>
                <w:color w:val="000000"/>
                <w:lang w:val="bg-BG" w:eastAsia="bg-BG" w:bidi="bg-BG"/>
              </w:rPr>
            </w:pPr>
          </w:p>
          <w:p w14:paraId="6681604F" w14:textId="0C58A692" w:rsidR="006140D7" w:rsidRDefault="006140D7" w:rsidP="00DB185C">
            <w:pPr>
              <w:pStyle w:val="Bodytext20"/>
              <w:shd w:val="clear" w:color="auto" w:fill="auto"/>
              <w:spacing w:before="0" w:after="0" w:line="240" w:lineRule="auto"/>
              <w:rPr>
                <w:color w:val="000000"/>
                <w:lang w:val="bg-BG" w:eastAsia="bg-BG" w:bidi="bg-BG"/>
              </w:rPr>
            </w:pPr>
          </w:p>
          <w:p w14:paraId="3FFAE9C8" w14:textId="17E78715" w:rsidR="006140D7" w:rsidRDefault="006140D7" w:rsidP="00DB185C">
            <w:pPr>
              <w:pStyle w:val="Bodytext20"/>
              <w:shd w:val="clear" w:color="auto" w:fill="auto"/>
              <w:spacing w:before="0" w:after="0" w:line="240" w:lineRule="auto"/>
              <w:rPr>
                <w:color w:val="000000"/>
                <w:lang w:val="bg-BG" w:eastAsia="bg-BG" w:bidi="bg-BG"/>
              </w:rPr>
            </w:pPr>
          </w:p>
          <w:p w14:paraId="2835F9E9" w14:textId="39C12BD9" w:rsidR="006140D7" w:rsidRDefault="006140D7" w:rsidP="00DB185C">
            <w:pPr>
              <w:pStyle w:val="Bodytext20"/>
              <w:shd w:val="clear" w:color="auto" w:fill="auto"/>
              <w:spacing w:before="0" w:after="0" w:line="240" w:lineRule="auto"/>
              <w:rPr>
                <w:color w:val="000000"/>
                <w:lang w:val="bg-BG" w:eastAsia="bg-BG" w:bidi="bg-BG"/>
              </w:rPr>
            </w:pPr>
          </w:p>
          <w:p w14:paraId="42BBF342" w14:textId="3F6FF322" w:rsidR="006140D7" w:rsidRDefault="006140D7" w:rsidP="00DB185C">
            <w:pPr>
              <w:pStyle w:val="Bodytext20"/>
              <w:shd w:val="clear" w:color="auto" w:fill="auto"/>
              <w:spacing w:before="0" w:after="0" w:line="240" w:lineRule="auto"/>
              <w:rPr>
                <w:color w:val="000000"/>
                <w:lang w:val="bg-BG" w:eastAsia="bg-BG" w:bidi="bg-BG"/>
              </w:rPr>
            </w:pPr>
          </w:p>
          <w:p w14:paraId="44CF361E" w14:textId="5C5C03C6" w:rsidR="006140D7" w:rsidRDefault="006140D7" w:rsidP="00DB185C">
            <w:pPr>
              <w:pStyle w:val="Bodytext20"/>
              <w:shd w:val="clear" w:color="auto" w:fill="auto"/>
              <w:spacing w:before="0" w:after="0" w:line="240" w:lineRule="auto"/>
              <w:rPr>
                <w:color w:val="000000"/>
                <w:lang w:val="bg-BG" w:eastAsia="bg-BG" w:bidi="bg-BG"/>
              </w:rPr>
            </w:pPr>
          </w:p>
          <w:p w14:paraId="5109ABD4" w14:textId="7B11C93E" w:rsidR="006140D7" w:rsidRDefault="006140D7" w:rsidP="00DB185C">
            <w:pPr>
              <w:pStyle w:val="Bodytext20"/>
              <w:shd w:val="clear" w:color="auto" w:fill="auto"/>
              <w:spacing w:before="0" w:after="0" w:line="240" w:lineRule="auto"/>
              <w:rPr>
                <w:color w:val="000000"/>
                <w:lang w:val="bg-BG" w:eastAsia="bg-BG" w:bidi="bg-BG"/>
              </w:rPr>
            </w:pPr>
          </w:p>
          <w:p w14:paraId="74623892" w14:textId="77212C5A" w:rsidR="006140D7" w:rsidRDefault="006140D7" w:rsidP="00DB185C">
            <w:pPr>
              <w:pStyle w:val="Bodytext20"/>
              <w:shd w:val="clear" w:color="auto" w:fill="auto"/>
              <w:spacing w:before="0" w:after="0" w:line="240" w:lineRule="auto"/>
              <w:rPr>
                <w:color w:val="000000"/>
                <w:lang w:val="bg-BG" w:eastAsia="bg-BG" w:bidi="bg-BG"/>
              </w:rPr>
            </w:pPr>
          </w:p>
          <w:p w14:paraId="4EAF6784" w14:textId="3A22FF4E" w:rsidR="006140D7" w:rsidRDefault="006140D7" w:rsidP="00DB185C">
            <w:pPr>
              <w:pStyle w:val="Bodytext20"/>
              <w:shd w:val="clear" w:color="auto" w:fill="auto"/>
              <w:spacing w:before="0" w:after="0" w:line="240" w:lineRule="auto"/>
              <w:rPr>
                <w:color w:val="000000"/>
                <w:lang w:val="bg-BG" w:eastAsia="bg-BG" w:bidi="bg-BG"/>
              </w:rPr>
            </w:pPr>
          </w:p>
          <w:p w14:paraId="6BA930B2" w14:textId="54BE02F1" w:rsidR="006140D7" w:rsidRDefault="006140D7" w:rsidP="00DB185C">
            <w:pPr>
              <w:pStyle w:val="Bodytext20"/>
              <w:shd w:val="clear" w:color="auto" w:fill="auto"/>
              <w:spacing w:before="0" w:after="0" w:line="240" w:lineRule="auto"/>
              <w:rPr>
                <w:color w:val="000000"/>
                <w:lang w:val="bg-BG" w:eastAsia="bg-BG" w:bidi="bg-BG"/>
              </w:rPr>
            </w:pPr>
          </w:p>
          <w:p w14:paraId="1883AF25" w14:textId="0EE2DEE2" w:rsidR="006140D7" w:rsidRDefault="006140D7" w:rsidP="00DB185C">
            <w:pPr>
              <w:pStyle w:val="Bodytext20"/>
              <w:shd w:val="clear" w:color="auto" w:fill="auto"/>
              <w:spacing w:before="0" w:after="0" w:line="240" w:lineRule="auto"/>
              <w:rPr>
                <w:color w:val="000000"/>
                <w:lang w:val="bg-BG" w:eastAsia="bg-BG" w:bidi="bg-BG"/>
              </w:rPr>
            </w:pPr>
          </w:p>
          <w:p w14:paraId="308D3FAC" w14:textId="35D06C79" w:rsidR="006140D7" w:rsidRDefault="006140D7" w:rsidP="00DB185C">
            <w:pPr>
              <w:pStyle w:val="Bodytext20"/>
              <w:shd w:val="clear" w:color="auto" w:fill="auto"/>
              <w:spacing w:before="0" w:after="0" w:line="240" w:lineRule="auto"/>
              <w:rPr>
                <w:color w:val="000000"/>
                <w:lang w:val="bg-BG" w:eastAsia="bg-BG" w:bidi="bg-BG"/>
              </w:rPr>
            </w:pPr>
          </w:p>
          <w:p w14:paraId="17DE2045" w14:textId="3F88C764" w:rsidR="006140D7" w:rsidRDefault="006140D7" w:rsidP="00DB185C">
            <w:pPr>
              <w:pStyle w:val="Bodytext20"/>
              <w:shd w:val="clear" w:color="auto" w:fill="auto"/>
              <w:spacing w:before="0" w:after="0" w:line="240" w:lineRule="auto"/>
              <w:rPr>
                <w:color w:val="000000"/>
                <w:lang w:val="bg-BG" w:eastAsia="bg-BG" w:bidi="bg-BG"/>
              </w:rPr>
            </w:pPr>
          </w:p>
          <w:p w14:paraId="7D561660" w14:textId="6AA552EA" w:rsidR="006140D7" w:rsidRDefault="006140D7" w:rsidP="00DB185C">
            <w:pPr>
              <w:pStyle w:val="Bodytext20"/>
              <w:shd w:val="clear" w:color="auto" w:fill="auto"/>
              <w:spacing w:before="0" w:after="0" w:line="240" w:lineRule="auto"/>
              <w:rPr>
                <w:color w:val="000000"/>
                <w:lang w:val="bg-BG" w:eastAsia="bg-BG" w:bidi="bg-BG"/>
              </w:rPr>
            </w:pPr>
          </w:p>
          <w:p w14:paraId="636AC687" w14:textId="124F1BFC" w:rsidR="006140D7" w:rsidRDefault="006140D7" w:rsidP="00DB185C">
            <w:pPr>
              <w:pStyle w:val="Bodytext20"/>
              <w:shd w:val="clear" w:color="auto" w:fill="auto"/>
              <w:spacing w:before="0" w:after="0" w:line="240" w:lineRule="auto"/>
              <w:rPr>
                <w:color w:val="000000"/>
                <w:lang w:val="bg-BG" w:eastAsia="bg-BG" w:bidi="bg-BG"/>
              </w:rPr>
            </w:pPr>
          </w:p>
          <w:p w14:paraId="7FF15E72" w14:textId="69C13BB0" w:rsidR="006140D7" w:rsidRDefault="006140D7" w:rsidP="00DB185C">
            <w:pPr>
              <w:pStyle w:val="Bodytext20"/>
              <w:shd w:val="clear" w:color="auto" w:fill="auto"/>
              <w:spacing w:before="0" w:after="0" w:line="240" w:lineRule="auto"/>
              <w:rPr>
                <w:color w:val="000000"/>
                <w:lang w:val="bg-BG" w:eastAsia="bg-BG" w:bidi="bg-BG"/>
              </w:rPr>
            </w:pPr>
          </w:p>
          <w:p w14:paraId="351BCDF1" w14:textId="06B86BD3" w:rsidR="006140D7" w:rsidRDefault="006140D7" w:rsidP="00DB185C">
            <w:pPr>
              <w:pStyle w:val="Bodytext20"/>
              <w:shd w:val="clear" w:color="auto" w:fill="auto"/>
              <w:spacing w:before="0" w:after="0" w:line="240" w:lineRule="auto"/>
              <w:rPr>
                <w:color w:val="000000"/>
                <w:lang w:val="bg-BG" w:eastAsia="bg-BG" w:bidi="bg-BG"/>
              </w:rPr>
            </w:pPr>
          </w:p>
          <w:p w14:paraId="6C0D25E3" w14:textId="4F73640F" w:rsidR="006140D7" w:rsidRDefault="006140D7" w:rsidP="00DB185C">
            <w:pPr>
              <w:pStyle w:val="Bodytext20"/>
              <w:shd w:val="clear" w:color="auto" w:fill="auto"/>
              <w:spacing w:before="0" w:after="0" w:line="240" w:lineRule="auto"/>
              <w:rPr>
                <w:color w:val="000000"/>
                <w:lang w:val="bg-BG" w:eastAsia="bg-BG" w:bidi="bg-BG"/>
              </w:rPr>
            </w:pPr>
          </w:p>
          <w:p w14:paraId="18D27130" w14:textId="5C4CFAD4" w:rsidR="006140D7" w:rsidRDefault="006140D7" w:rsidP="00DB185C">
            <w:pPr>
              <w:pStyle w:val="Bodytext20"/>
              <w:shd w:val="clear" w:color="auto" w:fill="auto"/>
              <w:spacing w:before="0" w:after="0" w:line="240" w:lineRule="auto"/>
              <w:rPr>
                <w:color w:val="000000"/>
                <w:lang w:val="bg-BG" w:eastAsia="bg-BG" w:bidi="bg-BG"/>
              </w:rPr>
            </w:pPr>
          </w:p>
          <w:p w14:paraId="103F804B" w14:textId="6F297896" w:rsidR="006140D7" w:rsidRDefault="006140D7" w:rsidP="00DB185C">
            <w:pPr>
              <w:pStyle w:val="Bodytext20"/>
              <w:shd w:val="clear" w:color="auto" w:fill="auto"/>
              <w:spacing w:before="0" w:after="0" w:line="240" w:lineRule="auto"/>
              <w:rPr>
                <w:color w:val="000000"/>
                <w:lang w:val="bg-BG" w:eastAsia="bg-BG" w:bidi="bg-BG"/>
              </w:rPr>
            </w:pPr>
          </w:p>
          <w:p w14:paraId="25040D4D" w14:textId="277F11B9" w:rsidR="006140D7" w:rsidRDefault="006140D7" w:rsidP="00DB185C">
            <w:pPr>
              <w:pStyle w:val="Bodytext20"/>
              <w:shd w:val="clear" w:color="auto" w:fill="auto"/>
              <w:spacing w:before="0" w:after="0" w:line="240" w:lineRule="auto"/>
              <w:rPr>
                <w:color w:val="000000"/>
                <w:lang w:val="bg-BG" w:eastAsia="bg-BG" w:bidi="bg-BG"/>
              </w:rPr>
            </w:pPr>
          </w:p>
          <w:p w14:paraId="017CEDA8" w14:textId="77777777" w:rsidR="006140D7" w:rsidRPr="00772CAC" w:rsidRDefault="006140D7" w:rsidP="00DB185C">
            <w:pPr>
              <w:pStyle w:val="Bodytext20"/>
              <w:shd w:val="clear" w:color="auto" w:fill="auto"/>
              <w:spacing w:before="0" w:after="0" w:line="240" w:lineRule="auto"/>
            </w:pPr>
          </w:p>
          <w:p w14:paraId="1AAC9F3F" w14:textId="77777777" w:rsidR="00DB185C" w:rsidRPr="00772CAC" w:rsidRDefault="00DB185C" w:rsidP="00DB185C">
            <w:pPr>
              <w:widowControl w:val="0"/>
              <w:numPr>
                <w:ilvl w:val="0"/>
                <w:numId w:val="15"/>
              </w:numPr>
              <w:tabs>
                <w:tab w:val="left" w:pos="990"/>
              </w:tabs>
              <w:jc w:val="both"/>
              <w:rPr>
                <w:sz w:val="22"/>
                <w:szCs w:val="22"/>
              </w:rPr>
            </w:pPr>
            <w:r w:rsidRPr="00772CAC">
              <w:rPr>
                <w:color w:val="000000"/>
                <w:sz w:val="22"/>
                <w:szCs w:val="22"/>
                <w:lang w:bidi="bg-BG"/>
              </w:rPr>
              <w:lastRenderedPageBreak/>
              <w:t>По отношение на схемата за провеждане на консултации:</w:t>
            </w:r>
          </w:p>
          <w:p w14:paraId="01C758B6" w14:textId="1806709E" w:rsidR="00DB185C" w:rsidRPr="00772CAC" w:rsidRDefault="00DB185C" w:rsidP="00DB185C">
            <w:pPr>
              <w:pStyle w:val="Bodytext20"/>
              <w:shd w:val="clear" w:color="auto" w:fill="auto"/>
              <w:spacing w:before="0" w:after="0" w:line="240" w:lineRule="auto"/>
            </w:pPr>
            <w:r w:rsidRPr="00772CAC">
              <w:rPr>
                <w:color w:val="000000"/>
                <w:lang w:val="bg-BG" w:eastAsia="bg-BG" w:bidi="bg-BG"/>
              </w:rPr>
              <w:t xml:space="preserve">Съгласно чл. 19, ал. 3 от </w:t>
            </w:r>
            <w:r w:rsidRPr="00772CAC">
              <w:rPr>
                <w:rStyle w:val="Bodytext2Italic"/>
                <w:sz w:val="22"/>
                <w:szCs w:val="22"/>
              </w:rPr>
              <w:t>Наредбата за ЕО,</w:t>
            </w:r>
            <w:r w:rsidRPr="00772CAC">
              <w:rPr>
                <w:color w:val="000000"/>
                <w:lang w:val="bg-BG" w:eastAsia="bg-BG" w:bidi="bg-BG"/>
              </w:rPr>
              <w:t xml:space="preserve"> консултациите се провеждат по схема, разработена от възложителя, която включва и информация за начина на съвместяване процеса на планиране и основните етапи на ЕО. Към представеното Задание не е приложена схема за провеждане на консултации. В тази връзка, РИОСВ-Русе не може да предостави становище по отношение на предвидените органи, трети лица и/или обществеността за провеждане на консултации. РИОСВ-Русе препоръчва да се проведат такива и с местни и регионални структури - общински и областни администрации, както и с Предприятието за управление на дейностите по опазване на околната среда (ПУДООС).</w:t>
            </w:r>
          </w:p>
        </w:tc>
        <w:tc>
          <w:tcPr>
            <w:tcW w:w="2170" w:type="dxa"/>
            <w:shd w:val="clear" w:color="auto" w:fill="auto"/>
          </w:tcPr>
          <w:p w14:paraId="1DF0D573" w14:textId="77777777" w:rsidR="00DB185C" w:rsidRDefault="00DB185C" w:rsidP="006C08EA">
            <w:pPr>
              <w:jc w:val="both"/>
              <w:rPr>
                <w:sz w:val="22"/>
                <w:szCs w:val="22"/>
              </w:rPr>
            </w:pPr>
          </w:p>
          <w:p w14:paraId="2135DA5F" w14:textId="77777777" w:rsidR="00DD7581" w:rsidRDefault="00DD7581" w:rsidP="006C08EA">
            <w:pPr>
              <w:jc w:val="both"/>
              <w:rPr>
                <w:sz w:val="22"/>
                <w:szCs w:val="22"/>
              </w:rPr>
            </w:pPr>
          </w:p>
          <w:p w14:paraId="73E57C92" w14:textId="77777777" w:rsidR="00DD7581" w:rsidRDefault="00DD7581" w:rsidP="006C08EA">
            <w:pPr>
              <w:jc w:val="both"/>
              <w:rPr>
                <w:sz w:val="22"/>
                <w:szCs w:val="22"/>
              </w:rPr>
            </w:pPr>
          </w:p>
          <w:p w14:paraId="14B6EBB4" w14:textId="77777777" w:rsidR="00DD7581" w:rsidRDefault="00DD7581" w:rsidP="006C08EA">
            <w:pPr>
              <w:jc w:val="both"/>
              <w:rPr>
                <w:sz w:val="22"/>
                <w:szCs w:val="22"/>
              </w:rPr>
            </w:pPr>
          </w:p>
          <w:p w14:paraId="0181E6B6" w14:textId="77777777" w:rsidR="00DD7581" w:rsidRDefault="00DD7581" w:rsidP="006C08EA">
            <w:pPr>
              <w:jc w:val="both"/>
              <w:rPr>
                <w:sz w:val="22"/>
                <w:szCs w:val="22"/>
              </w:rPr>
            </w:pPr>
          </w:p>
          <w:p w14:paraId="168D4DDA" w14:textId="77777777" w:rsidR="00DD7581" w:rsidRDefault="00DD7581" w:rsidP="006C08EA">
            <w:pPr>
              <w:jc w:val="both"/>
              <w:rPr>
                <w:sz w:val="22"/>
                <w:szCs w:val="22"/>
              </w:rPr>
            </w:pPr>
          </w:p>
          <w:p w14:paraId="339C0DE9" w14:textId="77777777" w:rsidR="00DD7581" w:rsidRDefault="00DD7581" w:rsidP="006C08EA">
            <w:pPr>
              <w:jc w:val="both"/>
              <w:rPr>
                <w:sz w:val="22"/>
                <w:szCs w:val="22"/>
              </w:rPr>
            </w:pPr>
          </w:p>
          <w:p w14:paraId="00FB8C5C" w14:textId="77777777" w:rsidR="00DD7581" w:rsidRDefault="00DD7581" w:rsidP="006C08EA">
            <w:pPr>
              <w:jc w:val="both"/>
              <w:rPr>
                <w:sz w:val="22"/>
                <w:szCs w:val="22"/>
              </w:rPr>
            </w:pPr>
          </w:p>
          <w:p w14:paraId="5332B44B" w14:textId="77777777" w:rsidR="00DD7581" w:rsidRDefault="00DD7581" w:rsidP="006C08EA">
            <w:pPr>
              <w:jc w:val="both"/>
              <w:rPr>
                <w:sz w:val="22"/>
                <w:szCs w:val="22"/>
              </w:rPr>
            </w:pPr>
          </w:p>
          <w:p w14:paraId="5173B36A" w14:textId="6D34DE4D" w:rsidR="00DD7581" w:rsidRDefault="00DD7581" w:rsidP="006C08EA">
            <w:pPr>
              <w:jc w:val="both"/>
              <w:rPr>
                <w:sz w:val="22"/>
                <w:szCs w:val="22"/>
              </w:rPr>
            </w:pPr>
            <w:r>
              <w:rPr>
                <w:sz w:val="22"/>
                <w:szCs w:val="22"/>
              </w:rPr>
              <w:t xml:space="preserve">Предвид </w:t>
            </w:r>
            <w:r w:rsidR="006140D7">
              <w:rPr>
                <w:sz w:val="22"/>
                <w:szCs w:val="22"/>
              </w:rPr>
              <w:t xml:space="preserve">това, че НСОС представлява стратегически документ от най-високо йерархично ниво </w:t>
            </w:r>
            <w:r w:rsidR="00E55341">
              <w:rPr>
                <w:sz w:val="22"/>
                <w:szCs w:val="22"/>
              </w:rPr>
              <w:t xml:space="preserve">с национален </w:t>
            </w:r>
            <w:r w:rsidR="00E55341">
              <w:rPr>
                <w:sz w:val="22"/>
                <w:szCs w:val="22"/>
              </w:rPr>
              <w:lastRenderedPageBreak/>
              <w:t>обхват</w:t>
            </w:r>
            <w:r>
              <w:rPr>
                <w:sz w:val="22"/>
                <w:szCs w:val="22"/>
              </w:rPr>
              <w:t>, по отношение на връзка с други отно</w:t>
            </w:r>
            <w:r w:rsidR="006140D7">
              <w:rPr>
                <w:sz w:val="22"/>
                <w:szCs w:val="22"/>
              </w:rPr>
              <w:t>с</w:t>
            </w:r>
            <w:r>
              <w:rPr>
                <w:sz w:val="22"/>
                <w:szCs w:val="22"/>
              </w:rPr>
              <w:t xml:space="preserve">ими планове или програми са разгледани </w:t>
            </w:r>
            <w:r w:rsidR="00E55341">
              <w:rPr>
                <w:sz w:val="22"/>
                <w:szCs w:val="22"/>
              </w:rPr>
              <w:t xml:space="preserve">като относими </w:t>
            </w:r>
            <w:r>
              <w:rPr>
                <w:sz w:val="22"/>
                <w:szCs w:val="22"/>
              </w:rPr>
              <w:t xml:space="preserve">международни и национални документи. Същото се отнася и за т. 5 от ДЕО, където е описан начинът, по който екологичните съображение от тези документи са съобразени в НСОС. За целите на т. 2 от ДЕО, където е било приложимо, са ползвани </w:t>
            </w:r>
            <w:r w:rsidRPr="00DD7581">
              <w:rPr>
                <w:sz w:val="22"/>
                <w:szCs w:val="22"/>
              </w:rPr>
              <w:t xml:space="preserve">и областните стратегии за развитие, общински програми за опазване на околната среда и други стратегически </w:t>
            </w:r>
            <w:r w:rsidRPr="00DD7581">
              <w:rPr>
                <w:sz w:val="22"/>
                <w:szCs w:val="22"/>
              </w:rPr>
              <w:lastRenderedPageBreak/>
              <w:t>документи на местно и регионално ниво</w:t>
            </w:r>
            <w:r w:rsidR="006140D7">
              <w:rPr>
                <w:sz w:val="22"/>
                <w:szCs w:val="22"/>
              </w:rPr>
              <w:t>.</w:t>
            </w:r>
          </w:p>
          <w:p w14:paraId="57A3023A" w14:textId="7CC2DC66" w:rsidR="006140D7" w:rsidRPr="00772CAC" w:rsidRDefault="006140D7" w:rsidP="006C08EA">
            <w:pPr>
              <w:jc w:val="both"/>
              <w:rPr>
                <w:sz w:val="22"/>
                <w:szCs w:val="22"/>
              </w:rPr>
            </w:pPr>
            <w:r>
              <w:rPr>
                <w:sz w:val="22"/>
                <w:szCs w:val="22"/>
              </w:rPr>
              <w:t xml:space="preserve">Схемата за провеждане на консултации е съгласувана от компетентния орган </w:t>
            </w:r>
            <w:r w:rsidR="00B425DA">
              <w:rPr>
                <w:sz w:val="22"/>
                <w:szCs w:val="22"/>
              </w:rPr>
              <w:t xml:space="preserve"> – министъра на околната среда и водите в изпълнение на изискването на </w:t>
            </w:r>
            <w:r w:rsidR="00E1436A">
              <w:rPr>
                <w:sz w:val="22"/>
                <w:szCs w:val="22"/>
              </w:rPr>
              <w:t>чл.19, ал.3 от Наредбата за ЕО</w:t>
            </w:r>
            <w:r>
              <w:rPr>
                <w:sz w:val="22"/>
                <w:szCs w:val="22"/>
              </w:rPr>
              <w:t xml:space="preserve">. В </w:t>
            </w:r>
            <w:r w:rsidR="00E1436A">
              <w:rPr>
                <w:sz w:val="22"/>
                <w:szCs w:val="22"/>
              </w:rPr>
              <w:t xml:space="preserve">схемата </w:t>
            </w:r>
            <w:r>
              <w:rPr>
                <w:sz w:val="22"/>
                <w:szCs w:val="22"/>
              </w:rPr>
              <w:t xml:space="preserve"> е включено и ПУДООС,</w:t>
            </w:r>
            <w:r w:rsidR="00A81E00">
              <w:rPr>
                <w:sz w:val="22"/>
                <w:szCs w:val="22"/>
              </w:rPr>
              <w:t xml:space="preserve"> както и Националното сдружение на общините в Република България. В допълнение,</w:t>
            </w:r>
            <w:r w:rsidR="00445E7B">
              <w:rPr>
                <w:sz w:val="22"/>
                <w:szCs w:val="22"/>
              </w:rPr>
              <w:t xml:space="preserve"> за консултациите по заданието и доклада е предвидено предоставяне на документацията на широк обществен </w:t>
            </w:r>
            <w:r w:rsidR="00445E7B">
              <w:rPr>
                <w:sz w:val="22"/>
                <w:szCs w:val="22"/>
              </w:rPr>
              <w:lastRenderedPageBreak/>
              <w:t>достъп чрез интернет страницата на МОСВ, което позволява участие на всички допълнителни страни, проявяващи интерес</w:t>
            </w:r>
            <w:r w:rsidR="00E1436A">
              <w:rPr>
                <w:sz w:val="22"/>
                <w:szCs w:val="22"/>
              </w:rPr>
              <w:t>.</w:t>
            </w:r>
          </w:p>
        </w:tc>
      </w:tr>
      <w:tr w:rsidR="00DF1369" w:rsidRPr="00772CAC" w14:paraId="69F86357" w14:textId="77777777" w:rsidTr="006C08EA">
        <w:trPr>
          <w:jc w:val="center"/>
        </w:trPr>
        <w:tc>
          <w:tcPr>
            <w:tcW w:w="771" w:type="dxa"/>
            <w:shd w:val="clear" w:color="auto" w:fill="auto"/>
            <w:vAlign w:val="center"/>
          </w:tcPr>
          <w:p w14:paraId="3327F3CC" w14:textId="77777777" w:rsidR="00DB185C" w:rsidRPr="00772CAC" w:rsidRDefault="00DB185C"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08061BDB" w14:textId="77777777" w:rsidR="00DB185C" w:rsidRPr="00772CAC" w:rsidRDefault="00DB185C" w:rsidP="006C08EA">
            <w:pPr>
              <w:jc w:val="center"/>
              <w:rPr>
                <w:rFonts w:eastAsia="Calibri"/>
                <w:b/>
                <w:bCs/>
                <w:sz w:val="22"/>
                <w:szCs w:val="22"/>
              </w:rPr>
            </w:pPr>
            <w:r w:rsidRPr="00772CAC">
              <w:rPr>
                <w:rFonts w:eastAsia="Calibri"/>
                <w:b/>
                <w:bCs/>
                <w:sz w:val="22"/>
                <w:szCs w:val="22"/>
              </w:rPr>
              <w:t>РИОСВ-Стара Загора,</w:t>
            </w:r>
          </w:p>
          <w:p w14:paraId="1EC0AD68" w14:textId="73B3353E" w:rsidR="00DB185C" w:rsidRPr="00772CAC" w:rsidRDefault="00DB185C" w:rsidP="006C08EA">
            <w:pPr>
              <w:jc w:val="center"/>
              <w:rPr>
                <w:rFonts w:eastAsia="Calibri"/>
                <w:b/>
                <w:bCs/>
                <w:sz w:val="22"/>
                <w:szCs w:val="22"/>
              </w:rPr>
            </w:pPr>
            <w:r w:rsidRPr="00772CAC">
              <w:rPr>
                <w:rFonts w:eastAsia="Calibri"/>
                <w:b/>
                <w:bCs/>
                <w:sz w:val="22"/>
                <w:szCs w:val="22"/>
              </w:rPr>
              <w:t>Изх. № РД 05-4538/1/ /20.07.2022 г.</w:t>
            </w:r>
          </w:p>
        </w:tc>
        <w:tc>
          <w:tcPr>
            <w:tcW w:w="9436" w:type="dxa"/>
            <w:shd w:val="clear" w:color="auto" w:fill="auto"/>
          </w:tcPr>
          <w:p w14:paraId="3239D99C" w14:textId="77777777" w:rsidR="00DB185C" w:rsidRPr="00772CAC" w:rsidRDefault="00DB185C" w:rsidP="00DB185C">
            <w:pPr>
              <w:pStyle w:val="Bodytext20"/>
              <w:shd w:val="clear" w:color="auto" w:fill="auto"/>
              <w:spacing w:before="0" w:after="0"/>
            </w:pPr>
            <w:r w:rsidRPr="00772CAC">
              <w:rPr>
                <w:color w:val="000000"/>
                <w:lang w:val="bg-BG" w:eastAsia="bg-BG" w:bidi="bg-BG"/>
              </w:rPr>
              <w:t xml:space="preserve">Представеното Задание за обхват и съдържание на Доклад за Екологична оценка на Национална стратегия за околна среда и План за действие към нея, е изготвено в изпълнение на изискванията на чл. 19а от </w:t>
            </w:r>
            <w:r w:rsidRPr="00772CAC">
              <w:rPr>
                <w:rStyle w:val="Bodytext2Italic"/>
                <w:sz w:val="22"/>
                <w:szCs w:val="22"/>
              </w:rPr>
              <w:t>Наредбата за условията и реда за извършване на екологична оценка на планове и програми</w:t>
            </w:r>
            <w:r w:rsidRPr="00772CAC">
              <w:rPr>
                <w:color w:val="000000"/>
                <w:lang w:val="bg-BG" w:eastAsia="bg-BG" w:bidi="bg-BG"/>
              </w:rPr>
              <w:t xml:space="preserve"> (Наредбата за ЕО) и е в рамките на консултациите с компетентния орган. Екологичната оценка ще съдържа информацията по чл. 86, ал. 3 от </w:t>
            </w:r>
            <w:r w:rsidRPr="00772CAC">
              <w:rPr>
                <w:rStyle w:val="Bodytext2Italic"/>
                <w:sz w:val="22"/>
                <w:szCs w:val="22"/>
              </w:rPr>
              <w:t>Закона за опазване на околната среда</w:t>
            </w:r>
            <w:r w:rsidRPr="00772CAC">
              <w:rPr>
                <w:color w:val="000000"/>
                <w:lang w:val="bg-BG" w:eastAsia="bg-BG" w:bidi="bg-BG"/>
              </w:rPr>
              <w:t xml:space="preserve"> (ЗООС), в съответствие със степента на детайлност на програмата.</w:t>
            </w:r>
          </w:p>
          <w:p w14:paraId="705E125B" w14:textId="77777777" w:rsidR="00DB185C" w:rsidRPr="00772CAC" w:rsidRDefault="00DB185C" w:rsidP="00DB185C">
            <w:pPr>
              <w:pStyle w:val="Bodytext20"/>
              <w:shd w:val="clear" w:color="auto" w:fill="auto"/>
              <w:spacing w:before="0" w:after="0"/>
            </w:pPr>
            <w:r w:rsidRPr="00772CAC">
              <w:rPr>
                <w:color w:val="000000"/>
                <w:lang w:val="bg-BG" w:eastAsia="bg-BG" w:bidi="bg-BG"/>
              </w:rPr>
              <w:t>Основна визия на НСОС е: До 2030 г. България да развива и утвърждава модел на възстановяващ икономически и социален растеж в границите на природния си потенциал, който гарантира здрави и устойчиви общности и екосистеми, необратимост на процеса и постигане на амбициозните цели за нулево замърсяване на околната среда и климатична неутралност, осигурявайки добър капацитет за адаптация към измененията на климата.</w:t>
            </w:r>
          </w:p>
          <w:p w14:paraId="63F32158" w14:textId="77777777" w:rsidR="00DB185C" w:rsidRPr="00772CAC" w:rsidRDefault="00DB185C" w:rsidP="00DB185C">
            <w:pPr>
              <w:pStyle w:val="Bodytext20"/>
              <w:shd w:val="clear" w:color="auto" w:fill="auto"/>
              <w:spacing w:before="0" w:after="0"/>
            </w:pPr>
            <w:r w:rsidRPr="00772CAC">
              <w:rPr>
                <w:color w:val="000000"/>
                <w:lang w:val="bg-BG" w:eastAsia="bg-BG" w:bidi="bg-BG"/>
              </w:rPr>
              <w:t>Стратегическата рамка включва четири приоритета, за всеки от които са дефинирани стратегически цели, области на действие, индикатори за измерване на промяната, необходимите ресурси и очаквани резултати. За всяка област на действие в Плана за действие към НСОС са разработени конкретни мерки.</w:t>
            </w:r>
          </w:p>
          <w:p w14:paraId="01532994" w14:textId="77777777" w:rsidR="00DB185C" w:rsidRPr="00772CAC" w:rsidRDefault="00DB185C" w:rsidP="00DB185C">
            <w:pPr>
              <w:pStyle w:val="Bodytext20"/>
              <w:shd w:val="clear" w:color="auto" w:fill="auto"/>
              <w:spacing w:before="0" w:after="0"/>
            </w:pPr>
            <w:r w:rsidRPr="00772CAC">
              <w:rPr>
                <w:rStyle w:val="Bodytext2Bold"/>
              </w:rPr>
              <w:t xml:space="preserve">ПРИОРИТЕТ 1: </w:t>
            </w:r>
            <w:r w:rsidRPr="00772CAC">
              <w:rPr>
                <w:color w:val="000000"/>
                <w:lang w:val="bg-BG" w:eastAsia="bg-BG" w:bidi="bg-BG"/>
              </w:rPr>
              <w:t>Възстановяване на природния капитал. Устойчиви общности и екосистеми.</w:t>
            </w:r>
          </w:p>
          <w:p w14:paraId="6E6EC8DD" w14:textId="77777777" w:rsidR="00DB185C" w:rsidRPr="00772CAC" w:rsidRDefault="00DB185C" w:rsidP="00DB185C">
            <w:pPr>
              <w:pStyle w:val="Bodytext20"/>
              <w:shd w:val="clear" w:color="auto" w:fill="auto"/>
              <w:spacing w:before="0" w:after="0" w:line="293" w:lineRule="exact"/>
            </w:pPr>
            <w:r w:rsidRPr="00772CAC">
              <w:rPr>
                <w:rStyle w:val="Bodytext2Bold"/>
              </w:rPr>
              <w:t xml:space="preserve">ПРИОРИТЕТ 2: </w:t>
            </w:r>
            <w:r w:rsidRPr="00772CAC">
              <w:rPr>
                <w:color w:val="000000"/>
                <w:lang w:val="bg-BG" w:eastAsia="bg-BG" w:bidi="bg-BG"/>
              </w:rPr>
              <w:t>Развитие в границите на природния потенциал, ресурсна ефективност и нулево замърсяване.</w:t>
            </w:r>
          </w:p>
          <w:p w14:paraId="2B1CA5AC" w14:textId="77777777" w:rsidR="00DB185C" w:rsidRPr="00772CAC" w:rsidRDefault="00DB185C" w:rsidP="00DB185C">
            <w:pPr>
              <w:pStyle w:val="Bodytext20"/>
              <w:shd w:val="clear" w:color="auto" w:fill="auto"/>
              <w:spacing w:before="0" w:after="0" w:line="293" w:lineRule="exact"/>
            </w:pPr>
            <w:r w:rsidRPr="00772CAC">
              <w:rPr>
                <w:rStyle w:val="Bodytext2Bold"/>
              </w:rPr>
              <w:t xml:space="preserve">ПРИОРИТЕТ 3: </w:t>
            </w:r>
            <w:r w:rsidRPr="00772CAC">
              <w:rPr>
                <w:color w:val="000000"/>
                <w:lang w:val="bg-BG" w:eastAsia="bg-BG" w:bidi="bg-BG"/>
              </w:rPr>
              <w:t>Ограничаване на изменението на климата и адаптация към климатичните промени.</w:t>
            </w:r>
          </w:p>
          <w:p w14:paraId="050C7F58" w14:textId="77777777" w:rsidR="00DB185C" w:rsidRPr="00772CAC" w:rsidRDefault="00DB185C" w:rsidP="00DB185C">
            <w:pPr>
              <w:pStyle w:val="Bodytext20"/>
              <w:shd w:val="clear" w:color="auto" w:fill="auto"/>
              <w:spacing w:before="0" w:after="0" w:line="240" w:lineRule="exact"/>
            </w:pPr>
            <w:r w:rsidRPr="00772CAC">
              <w:rPr>
                <w:rStyle w:val="Bodytext2Bold"/>
              </w:rPr>
              <w:lastRenderedPageBreak/>
              <w:t xml:space="preserve">ПРИОРИТЕТ 4: </w:t>
            </w:r>
            <w:r w:rsidRPr="00772CAC">
              <w:rPr>
                <w:color w:val="000000"/>
                <w:lang w:val="bg-BG" w:eastAsia="bg-BG" w:bidi="bg-BG"/>
              </w:rPr>
              <w:t>Управление за ускорено постигане на целите за околната среда</w:t>
            </w:r>
          </w:p>
          <w:p w14:paraId="60C92F85" w14:textId="2080E42E" w:rsidR="00DB185C" w:rsidRPr="00772CAC" w:rsidRDefault="00DB185C" w:rsidP="00DB185C">
            <w:pPr>
              <w:pStyle w:val="Bodytext20"/>
              <w:shd w:val="clear" w:color="auto" w:fill="auto"/>
              <w:spacing w:before="0" w:after="0" w:line="240" w:lineRule="auto"/>
              <w:rPr>
                <w:color w:val="000000"/>
                <w:lang w:val="bg-BG" w:eastAsia="bg-BG" w:bidi="bg-BG"/>
              </w:rPr>
            </w:pPr>
            <w:r w:rsidRPr="00772CAC">
              <w:rPr>
                <w:color w:val="000000"/>
                <w:lang w:val="bg-BG" w:eastAsia="bg-BG" w:bidi="bg-BG"/>
              </w:rPr>
              <w:t>На основание гореизложеното, приемае представеното Задание за обхват и съдържание на Доклад за Екологична оценка на Национална стратегия за околна среда и План за действие към нея, без забележки.</w:t>
            </w:r>
          </w:p>
        </w:tc>
        <w:tc>
          <w:tcPr>
            <w:tcW w:w="2170" w:type="dxa"/>
            <w:shd w:val="clear" w:color="auto" w:fill="auto"/>
          </w:tcPr>
          <w:p w14:paraId="2130D8C3" w14:textId="306AC653" w:rsidR="00DB185C" w:rsidRPr="00772CAC" w:rsidRDefault="001358A6" w:rsidP="006C08EA">
            <w:pPr>
              <w:jc w:val="both"/>
              <w:rPr>
                <w:sz w:val="22"/>
                <w:szCs w:val="22"/>
              </w:rPr>
            </w:pPr>
            <w:r>
              <w:rPr>
                <w:sz w:val="22"/>
                <w:szCs w:val="22"/>
              </w:rPr>
              <w:lastRenderedPageBreak/>
              <w:t>Становището не съдържа бележки и препоръки.</w:t>
            </w:r>
          </w:p>
        </w:tc>
      </w:tr>
      <w:tr w:rsidR="00DF1369" w:rsidRPr="00772CAC" w14:paraId="18E266E3" w14:textId="77777777" w:rsidTr="006C08EA">
        <w:trPr>
          <w:jc w:val="center"/>
        </w:trPr>
        <w:tc>
          <w:tcPr>
            <w:tcW w:w="771" w:type="dxa"/>
            <w:shd w:val="clear" w:color="auto" w:fill="auto"/>
            <w:vAlign w:val="center"/>
          </w:tcPr>
          <w:p w14:paraId="2615BDDD" w14:textId="77777777" w:rsidR="00857096" w:rsidRPr="00772CAC" w:rsidRDefault="00857096"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7F247CBE" w14:textId="77777777" w:rsidR="00857096" w:rsidRDefault="00857096" w:rsidP="006C08EA">
            <w:pPr>
              <w:jc w:val="center"/>
              <w:rPr>
                <w:rFonts w:eastAsia="Calibri"/>
                <w:b/>
                <w:bCs/>
                <w:sz w:val="22"/>
                <w:szCs w:val="22"/>
              </w:rPr>
            </w:pPr>
            <w:r>
              <w:rPr>
                <w:rFonts w:eastAsia="Calibri"/>
                <w:b/>
                <w:bCs/>
                <w:sz w:val="22"/>
                <w:szCs w:val="22"/>
              </w:rPr>
              <w:t>РИОСВ-Пловдив,</w:t>
            </w:r>
          </w:p>
          <w:p w14:paraId="2B219D4E" w14:textId="553600F5" w:rsidR="00857096" w:rsidRPr="00857096" w:rsidRDefault="00857096" w:rsidP="006C08EA">
            <w:pPr>
              <w:jc w:val="center"/>
              <w:rPr>
                <w:rFonts w:eastAsia="Calibri"/>
                <w:b/>
                <w:bCs/>
                <w:sz w:val="22"/>
                <w:szCs w:val="22"/>
              </w:rPr>
            </w:pPr>
            <w:r>
              <w:rPr>
                <w:rFonts w:eastAsia="Calibri"/>
                <w:b/>
                <w:bCs/>
                <w:sz w:val="22"/>
                <w:szCs w:val="22"/>
              </w:rPr>
              <w:t>Изх. № М-433-1/ 20.07.2021 г.</w:t>
            </w:r>
          </w:p>
        </w:tc>
        <w:tc>
          <w:tcPr>
            <w:tcW w:w="9436" w:type="dxa"/>
            <w:shd w:val="clear" w:color="auto" w:fill="auto"/>
          </w:tcPr>
          <w:p w14:paraId="439C80E4" w14:textId="61729F72" w:rsidR="00857096" w:rsidRPr="00772CAC" w:rsidRDefault="00857096" w:rsidP="00DB185C">
            <w:pPr>
              <w:pStyle w:val="Bodytext20"/>
              <w:shd w:val="clear" w:color="auto" w:fill="auto"/>
              <w:spacing w:before="0" w:after="0"/>
              <w:rPr>
                <w:color w:val="000000"/>
                <w:lang w:val="bg-BG" w:eastAsia="bg-BG" w:bidi="bg-BG"/>
              </w:rPr>
            </w:pPr>
            <w:r>
              <w:rPr>
                <w:color w:val="000000"/>
                <w:lang w:val="bg-BG" w:eastAsia="bg-BG" w:bidi="bg-BG"/>
              </w:rPr>
              <w:t xml:space="preserve">Експертите от РИОСВ-Пловдив нямат забележки и допълнения относно предложения </w:t>
            </w:r>
            <w:r w:rsidRPr="00772CAC">
              <w:rPr>
                <w:color w:val="000000"/>
                <w:lang w:val="bg-BG" w:eastAsia="bg-BG" w:bidi="bg-BG"/>
              </w:rPr>
              <w:t xml:space="preserve">Доклад за </w:t>
            </w:r>
            <w:r>
              <w:rPr>
                <w:color w:val="000000"/>
                <w:lang w:val="bg-BG" w:eastAsia="bg-BG" w:bidi="bg-BG"/>
              </w:rPr>
              <w:t>е</w:t>
            </w:r>
            <w:r w:rsidRPr="00772CAC">
              <w:rPr>
                <w:color w:val="000000"/>
                <w:lang w:val="bg-BG" w:eastAsia="bg-BG" w:bidi="bg-BG"/>
              </w:rPr>
              <w:t>кологична оценка на Национална стратегия за околна среда и План за действие</w:t>
            </w:r>
            <w:r>
              <w:rPr>
                <w:color w:val="000000"/>
                <w:lang w:val="bg-BG" w:eastAsia="bg-BG" w:bidi="bg-BG"/>
              </w:rPr>
              <w:t xml:space="preserve"> към нея</w:t>
            </w:r>
            <w:r w:rsidRPr="00772CAC">
              <w:rPr>
                <w:color w:val="000000"/>
                <w:lang w:val="bg-BG" w:eastAsia="bg-BG" w:bidi="bg-BG"/>
              </w:rPr>
              <w:t>.</w:t>
            </w:r>
          </w:p>
        </w:tc>
        <w:tc>
          <w:tcPr>
            <w:tcW w:w="2170" w:type="dxa"/>
            <w:shd w:val="clear" w:color="auto" w:fill="auto"/>
          </w:tcPr>
          <w:p w14:paraId="66099693" w14:textId="217BA79C" w:rsidR="00857096" w:rsidRPr="00772CAC" w:rsidRDefault="001358A6" w:rsidP="006C08EA">
            <w:pPr>
              <w:jc w:val="both"/>
              <w:rPr>
                <w:sz w:val="22"/>
                <w:szCs w:val="22"/>
              </w:rPr>
            </w:pPr>
            <w:r>
              <w:rPr>
                <w:sz w:val="22"/>
                <w:szCs w:val="22"/>
              </w:rPr>
              <w:t>Становището не съдържа бележки и препоръки.</w:t>
            </w:r>
          </w:p>
        </w:tc>
      </w:tr>
      <w:tr w:rsidR="00DF1369" w:rsidRPr="00772CAC" w14:paraId="57ED07B3" w14:textId="77777777" w:rsidTr="006C08EA">
        <w:trPr>
          <w:jc w:val="center"/>
        </w:trPr>
        <w:tc>
          <w:tcPr>
            <w:tcW w:w="771" w:type="dxa"/>
            <w:shd w:val="clear" w:color="auto" w:fill="auto"/>
            <w:vAlign w:val="center"/>
          </w:tcPr>
          <w:p w14:paraId="2129D856" w14:textId="77777777" w:rsidR="007E7D30" w:rsidRPr="00772CAC" w:rsidRDefault="007E7D30"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3A534720" w14:textId="77777777" w:rsidR="007E7D30" w:rsidRDefault="007E7D30" w:rsidP="006C08EA">
            <w:pPr>
              <w:jc w:val="center"/>
              <w:rPr>
                <w:rFonts w:eastAsia="Calibri"/>
                <w:b/>
                <w:bCs/>
                <w:sz w:val="22"/>
                <w:szCs w:val="22"/>
              </w:rPr>
            </w:pPr>
            <w:r>
              <w:rPr>
                <w:rFonts w:eastAsia="Calibri"/>
                <w:b/>
                <w:bCs/>
                <w:sz w:val="22"/>
                <w:szCs w:val="22"/>
              </w:rPr>
              <w:t>РИОСВ-Пазарджик,</w:t>
            </w:r>
          </w:p>
          <w:p w14:paraId="5D5D274B" w14:textId="4F8F89BE" w:rsidR="007E7D30" w:rsidRPr="007E7D30" w:rsidRDefault="007E7D30" w:rsidP="006C08EA">
            <w:pPr>
              <w:jc w:val="center"/>
              <w:rPr>
                <w:rFonts w:eastAsia="Calibri"/>
                <w:b/>
                <w:bCs/>
                <w:sz w:val="22"/>
                <w:szCs w:val="22"/>
              </w:rPr>
            </w:pPr>
            <w:r>
              <w:rPr>
                <w:rFonts w:eastAsia="Calibri"/>
                <w:b/>
                <w:bCs/>
                <w:sz w:val="22"/>
                <w:szCs w:val="22"/>
              </w:rPr>
              <w:t>Изх. № ПД-02-37-(1), 25.07.2022 г.</w:t>
            </w:r>
          </w:p>
        </w:tc>
        <w:tc>
          <w:tcPr>
            <w:tcW w:w="9436" w:type="dxa"/>
            <w:shd w:val="clear" w:color="auto" w:fill="auto"/>
          </w:tcPr>
          <w:p w14:paraId="59B95018" w14:textId="6573A4B3" w:rsidR="007E7D30" w:rsidRPr="00171A81" w:rsidRDefault="007E7D30" w:rsidP="00DB185C">
            <w:pPr>
              <w:pStyle w:val="Bodytext20"/>
              <w:shd w:val="clear" w:color="auto" w:fill="auto"/>
              <w:spacing w:before="0" w:after="0"/>
              <w:rPr>
                <w:color w:val="000000"/>
                <w:lang w:eastAsia="bg-BG" w:bidi="bg-BG"/>
              </w:rPr>
            </w:pPr>
            <w:r>
              <w:rPr>
                <w:color w:val="000000"/>
                <w:lang w:val="bg-BG" w:eastAsia="bg-BG" w:bidi="bg-BG"/>
              </w:rPr>
              <w:t>По отношение на представеното Задание за определяне на обхвата и съдържанието на Доклад за екологична оценка на Национална стратегия за околна среда и План за действие към нея – няма бележки и препоръки.</w:t>
            </w:r>
          </w:p>
        </w:tc>
        <w:tc>
          <w:tcPr>
            <w:tcW w:w="2170" w:type="dxa"/>
            <w:shd w:val="clear" w:color="auto" w:fill="auto"/>
          </w:tcPr>
          <w:p w14:paraId="35429F7B" w14:textId="1FD9DA33" w:rsidR="007E7D30" w:rsidRPr="00772CAC" w:rsidRDefault="001358A6" w:rsidP="006C08EA">
            <w:pPr>
              <w:jc w:val="both"/>
              <w:rPr>
                <w:sz w:val="22"/>
                <w:szCs w:val="22"/>
              </w:rPr>
            </w:pPr>
            <w:r>
              <w:rPr>
                <w:sz w:val="22"/>
                <w:szCs w:val="22"/>
              </w:rPr>
              <w:t>Становището не съдържа бележки и препоръки.</w:t>
            </w:r>
          </w:p>
        </w:tc>
      </w:tr>
      <w:tr w:rsidR="00DF1369" w:rsidRPr="00772CAC" w14:paraId="7DE2A9DC" w14:textId="77777777" w:rsidTr="006C08EA">
        <w:trPr>
          <w:jc w:val="center"/>
        </w:trPr>
        <w:tc>
          <w:tcPr>
            <w:tcW w:w="771" w:type="dxa"/>
            <w:shd w:val="clear" w:color="auto" w:fill="auto"/>
            <w:vAlign w:val="center"/>
          </w:tcPr>
          <w:p w14:paraId="518EF4C1" w14:textId="77777777" w:rsidR="00171A81" w:rsidRPr="00772CAC" w:rsidRDefault="00171A81"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6497D4BD" w14:textId="77777777" w:rsidR="00171A81" w:rsidRDefault="00171A81" w:rsidP="006C08EA">
            <w:pPr>
              <w:jc w:val="center"/>
              <w:rPr>
                <w:rFonts w:eastAsia="Calibri"/>
                <w:b/>
                <w:bCs/>
                <w:sz w:val="22"/>
                <w:szCs w:val="22"/>
              </w:rPr>
            </w:pPr>
            <w:r>
              <w:rPr>
                <w:rFonts w:eastAsia="Calibri"/>
                <w:b/>
                <w:bCs/>
                <w:sz w:val="22"/>
                <w:szCs w:val="22"/>
              </w:rPr>
              <w:t>РИОСВ-Смолян,</w:t>
            </w:r>
          </w:p>
          <w:p w14:paraId="745068C0" w14:textId="653B8C57" w:rsidR="00171A81" w:rsidRPr="00171A81" w:rsidRDefault="00171A81" w:rsidP="006C08EA">
            <w:pPr>
              <w:jc w:val="center"/>
              <w:rPr>
                <w:rFonts w:eastAsia="Calibri"/>
                <w:b/>
                <w:bCs/>
                <w:sz w:val="22"/>
                <w:szCs w:val="22"/>
              </w:rPr>
            </w:pPr>
            <w:r>
              <w:rPr>
                <w:rFonts w:eastAsia="Calibri"/>
                <w:b/>
                <w:bCs/>
                <w:sz w:val="22"/>
                <w:szCs w:val="22"/>
              </w:rPr>
              <w:t>Изх. № КПД-01-161-(1), 19.07.2022 г.</w:t>
            </w:r>
          </w:p>
        </w:tc>
        <w:tc>
          <w:tcPr>
            <w:tcW w:w="9436" w:type="dxa"/>
            <w:shd w:val="clear" w:color="auto" w:fill="auto"/>
          </w:tcPr>
          <w:p w14:paraId="4BCF8962" w14:textId="039497CB" w:rsidR="00171A81" w:rsidRPr="00171A81" w:rsidRDefault="00171A81" w:rsidP="00DB185C">
            <w:pPr>
              <w:pStyle w:val="Bodytext20"/>
              <w:shd w:val="clear" w:color="auto" w:fill="auto"/>
              <w:spacing w:before="0" w:after="0"/>
              <w:rPr>
                <w:color w:val="000000"/>
                <w:lang w:eastAsia="bg-BG" w:bidi="bg-BG"/>
              </w:rPr>
            </w:pPr>
            <w:r>
              <w:rPr>
                <w:color w:val="000000"/>
                <w:lang w:val="bg-BG" w:eastAsia="bg-BG" w:bidi="bg-BG"/>
              </w:rPr>
              <w:t>На основание чл. 19а, т. 3 от Наредбата за условията и реда за извършване на екологична оценка на планове и програми, по така представеното Задание за определяне на обхвата и съдържанието на Доклад за екологична оценка на Национална стратегия за околна среда и План за действие къ</w:t>
            </w:r>
            <w:r w:rsidR="001358A6">
              <w:rPr>
                <w:color w:val="000000"/>
                <w:lang w:val="bg-BG" w:eastAsia="bg-BG" w:bidi="bg-BG"/>
              </w:rPr>
              <w:t>м</w:t>
            </w:r>
            <w:r>
              <w:rPr>
                <w:color w:val="000000"/>
                <w:lang w:val="bg-BG" w:eastAsia="bg-BG" w:bidi="bg-BG"/>
              </w:rPr>
              <w:t xml:space="preserve"> нея, Ви уведомяваме, че нямаме забележки и предложения.</w:t>
            </w:r>
          </w:p>
        </w:tc>
        <w:tc>
          <w:tcPr>
            <w:tcW w:w="2170" w:type="dxa"/>
            <w:shd w:val="clear" w:color="auto" w:fill="auto"/>
          </w:tcPr>
          <w:p w14:paraId="73D64359" w14:textId="7690023C" w:rsidR="00171A81" w:rsidRPr="00772CAC" w:rsidRDefault="001358A6" w:rsidP="006C08EA">
            <w:pPr>
              <w:jc w:val="both"/>
              <w:rPr>
                <w:sz w:val="22"/>
                <w:szCs w:val="22"/>
              </w:rPr>
            </w:pPr>
            <w:r>
              <w:rPr>
                <w:sz w:val="22"/>
                <w:szCs w:val="22"/>
              </w:rPr>
              <w:t>Становището не съдържа бележки и препоръки.</w:t>
            </w:r>
          </w:p>
        </w:tc>
      </w:tr>
      <w:tr w:rsidR="00DF1369" w:rsidRPr="00772CAC" w14:paraId="68467F72" w14:textId="77777777" w:rsidTr="006C08EA">
        <w:trPr>
          <w:jc w:val="center"/>
        </w:trPr>
        <w:tc>
          <w:tcPr>
            <w:tcW w:w="771" w:type="dxa"/>
            <w:shd w:val="clear" w:color="auto" w:fill="auto"/>
            <w:vAlign w:val="center"/>
          </w:tcPr>
          <w:p w14:paraId="18327C74" w14:textId="77777777" w:rsidR="00171A81" w:rsidRPr="00772CAC" w:rsidRDefault="00171A81"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52A4EF30" w14:textId="77777777" w:rsidR="00171A81" w:rsidRDefault="00171A81" w:rsidP="006C08EA">
            <w:pPr>
              <w:jc w:val="center"/>
              <w:rPr>
                <w:rFonts w:eastAsia="Calibri"/>
                <w:b/>
                <w:bCs/>
                <w:sz w:val="22"/>
                <w:szCs w:val="22"/>
              </w:rPr>
            </w:pPr>
            <w:r>
              <w:rPr>
                <w:rFonts w:eastAsia="Calibri"/>
                <w:b/>
                <w:bCs/>
                <w:sz w:val="22"/>
                <w:szCs w:val="22"/>
              </w:rPr>
              <w:t>РИОСВ-Монтана,</w:t>
            </w:r>
          </w:p>
          <w:p w14:paraId="63DD25F6" w14:textId="03A0C616" w:rsidR="00171A81" w:rsidRDefault="00171A81" w:rsidP="006C08EA">
            <w:pPr>
              <w:jc w:val="center"/>
              <w:rPr>
                <w:rFonts w:eastAsia="Calibri"/>
                <w:b/>
                <w:bCs/>
                <w:sz w:val="22"/>
                <w:szCs w:val="22"/>
              </w:rPr>
            </w:pPr>
            <w:r>
              <w:rPr>
                <w:rFonts w:eastAsia="Calibri"/>
                <w:b/>
                <w:bCs/>
                <w:sz w:val="22"/>
                <w:szCs w:val="22"/>
              </w:rPr>
              <w:t>Изх. № 2438/21.07.2022 г.</w:t>
            </w:r>
          </w:p>
        </w:tc>
        <w:tc>
          <w:tcPr>
            <w:tcW w:w="9436" w:type="dxa"/>
            <w:shd w:val="clear" w:color="auto" w:fill="auto"/>
          </w:tcPr>
          <w:p w14:paraId="6C8E5616" w14:textId="77777777" w:rsidR="00171A81" w:rsidRDefault="00171A81" w:rsidP="00DB185C">
            <w:pPr>
              <w:pStyle w:val="Bodytext20"/>
              <w:shd w:val="clear" w:color="auto" w:fill="auto"/>
              <w:spacing w:before="0" w:after="0"/>
              <w:rPr>
                <w:color w:val="000000"/>
                <w:lang w:val="bg-BG" w:eastAsia="bg-BG" w:bidi="bg-BG"/>
              </w:rPr>
            </w:pPr>
            <w:r>
              <w:rPr>
                <w:color w:val="000000"/>
                <w:lang w:val="bg-BG" w:eastAsia="bg-BG" w:bidi="bg-BG"/>
              </w:rPr>
              <w:t>Заданието с предложената структура на ДЕО е съобразено с изискванията на чл. 86, ал. 3 от Закона за опазване на околната среда (ЗООС) и чл. 17 на Наредбата за условията и реда за извършване на екологична оценка на планове и програми (Наредбата за ЕО).</w:t>
            </w:r>
          </w:p>
          <w:p w14:paraId="36063492" w14:textId="066F58C1" w:rsidR="00171A81" w:rsidRPr="00F306F6" w:rsidRDefault="00171A81" w:rsidP="00DB185C">
            <w:pPr>
              <w:pStyle w:val="Bodytext20"/>
              <w:shd w:val="clear" w:color="auto" w:fill="auto"/>
              <w:spacing w:before="0" w:after="0"/>
              <w:rPr>
                <w:color w:val="000000"/>
                <w:lang w:eastAsia="bg-BG" w:bidi="bg-BG"/>
              </w:rPr>
            </w:pPr>
            <w:r>
              <w:rPr>
                <w:color w:val="000000"/>
                <w:lang w:val="bg-BG" w:eastAsia="bg-BG" w:bidi="bg-BG"/>
              </w:rPr>
              <w:t>РИОСВ-Монтана няма забележки, предложения и препоръки по Заданието.</w:t>
            </w:r>
          </w:p>
        </w:tc>
        <w:tc>
          <w:tcPr>
            <w:tcW w:w="2170" w:type="dxa"/>
            <w:shd w:val="clear" w:color="auto" w:fill="auto"/>
          </w:tcPr>
          <w:p w14:paraId="271B9597" w14:textId="0DB2C08B" w:rsidR="00171A81" w:rsidRPr="00772CAC" w:rsidRDefault="001358A6" w:rsidP="006C08EA">
            <w:pPr>
              <w:jc w:val="both"/>
              <w:rPr>
                <w:sz w:val="22"/>
                <w:szCs w:val="22"/>
              </w:rPr>
            </w:pPr>
            <w:r>
              <w:rPr>
                <w:sz w:val="22"/>
                <w:szCs w:val="22"/>
              </w:rPr>
              <w:t>Становището не съдържа бележки и препоръки.</w:t>
            </w:r>
          </w:p>
        </w:tc>
      </w:tr>
      <w:tr w:rsidR="00DF1369" w:rsidRPr="00772CAC" w14:paraId="5D2CDA05" w14:textId="77777777" w:rsidTr="006C08EA">
        <w:trPr>
          <w:jc w:val="center"/>
        </w:trPr>
        <w:tc>
          <w:tcPr>
            <w:tcW w:w="771" w:type="dxa"/>
            <w:shd w:val="clear" w:color="auto" w:fill="auto"/>
            <w:vAlign w:val="center"/>
          </w:tcPr>
          <w:p w14:paraId="67A541AE" w14:textId="77777777" w:rsidR="00F306F6" w:rsidRPr="00772CAC" w:rsidRDefault="00F306F6"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3A98CE8E" w14:textId="77777777" w:rsidR="00F306F6" w:rsidRDefault="00F306F6" w:rsidP="006C08EA">
            <w:pPr>
              <w:jc w:val="center"/>
              <w:rPr>
                <w:rFonts w:eastAsia="Calibri"/>
                <w:b/>
                <w:bCs/>
                <w:sz w:val="22"/>
                <w:szCs w:val="22"/>
              </w:rPr>
            </w:pPr>
            <w:r>
              <w:rPr>
                <w:rFonts w:eastAsia="Calibri"/>
                <w:b/>
                <w:bCs/>
                <w:sz w:val="22"/>
                <w:szCs w:val="22"/>
              </w:rPr>
              <w:t>РИОСВ-Хасково,</w:t>
            </w:r>
          </w:p>
          <w:p w14:paraId="49D5AF10" w14:textId="6EC2DEEB" w:rsidR="00F306F6" w:rsidRPr="00F306F6" w:rsidRDefault="00F306F6" w:rsidP="006C08EA">
            <w:pPr>
              <w:jc w:val="center"/>
              <w:rPr>
                <w:rFonts w:eastAsia="Calibri"/>
                <w:b/>
                <w:bCs/>
                <w:sz w:val="22"/>
                <w:szCs w:val="22"/>
              </w:rPr>
            </w:pPr>
            <w:r>
              <w:rPr>
                <w:rFonts w:eastAsia="Calibri"/>
                <w:b/>
                <w:bCs/>
                <w:sz w:val="22"/>
                <w:szCs w:val="22"/>
              </w:rPr>
              <w:t>Изх. № Д-147-(1)/22.07.2022 г.</w:t>
            </w:r>
          </w:p>
        </w:tc>
        <w:tc>
          <w:tcPr>
            <w:tcW w:w="9436" w:type="dxa"/>
            <w:shd w:val="clear" w:color="auto" w:fill="auto"/>
          </w:tcPr>
          <w:p w14:paraId="25A9E682" w14:textId="7A0C01B9" w:rsidR="00F306F6" w:rsidRDefault="00F306F6" w:rsidP="00DB185C">
            <w:pPr>
              <w:pStyle w:val="Bodytext20"/>
              <w:shd w:val="clear" w:color="auto" w:fill="auto"/>
              <w:spacing w:before="0" w:after="0"/>
              <w:rPr>
                <w:color w:val="000000"/>
                <w:lang w:val="bg-BG" w:eastAsia="bg-BG" w:bidi="bg-BG"/>
              </w:rPr>
            </w:pPr>
            <w:r>
              <w:rPr>
                <w:color w:val="000000"/>
                <w:lang w:val="bg-BG" w:eastAsia="bg-BG" w:bidi="bg-BG"/>
              </w:rPr>
              <w:t>След запознаване с информацията по Заданието за определяне на обхвата и съдържанието на Доклад за екологична оценка (ЕО) на Национална стратегия за околна среда и План за действие към нея, Ви уведомявам, че от страна на РИОСВ-Хасково няма забележки и препоръки по отношение на компонентите и факторите на околната среда.</w:t>
            </w:r>
          </w:p>
        </w:tc>
        <w:tc>
          <w:tcPr>
            <w:tcW w:w="2170" w:type="dxa"/>
            <w:shd w:val="clear" w:color="auto" w:fill="auto"/>
          </w:tcPr>
          <w:p w14:paraId="01FCE013" w14:textId="1D915B02" w:rsidR="00F306F6" w:rsidRPr="00772CAC" w:rsidRDefault="001358A6" w:rsidP="006C08EA">
            <w:pPr>
              <w:jc w:val="both"/>
              <w:rPr>
                <w:sz w:val="22"/>
                <w:szCs w:val="22"/>
              </w:rPr>
            </w:pPr>
            <w:r>
              <w:rPr>
                <w:sz w:val="22"/>
                <w:szCs w:val="22"/>
              </w:rPr>
              <w:t>Становището не съдържа бележки и препоръки.</w:t>
            </w:r>
          </w:p>
        </w:tc>
      </w:tr>
      <w:tr w:rsidR="00DF1369" w:rsidRPr="00772CAC" w14:paraId="4C953754" w14:textId="77777777" w:rsidTr="006C08EA">
        <w:trPr>
          <w:jc w:val="center"/>
        </w:trPr>
        <w:tc>
          <w:tcPr>
            <w:tcW w:w="771" w:type="dxa"/>
            <w:shd w:val="clear" w:color="auto" w:fill="auto"/>
            <w:vAlign w:val="center"/>
          </w:tcPr>
          <w:p w14:paraId="1F3D2B3B" w14:textId="77777777" w:rsidR="00185747" w:rsidRPr="00772CAC" w:rsidRDefault="00185747"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24C665FC" w14:textId="77777777" w:rsidR="00185747" w:rsidRDefault="00185747" w:rsidP="006C08EA">
            <w:pPr>
              <w:jc w:val="center"/>
              <w:rPr>
                <w:rFonts w:eastAsia="Calibri"/>
                <w:b/>
                <w:bCs/>
                <w:sz w:val="22"/>
                <w:szCs w:val="22"/>
              </w:rPr>
            </w:pPr>
            <w:r>
              <w:rPr>
                <w:rFonts w:eastAsia="Calibri"/>
                <w:b/>
                <w:bCs/>
                <w:sz w:val="22"/>
                <w:szCs w:val="22"/>
              </w:rPr>
              <w:t>РИОСВ-Благоевград,</w:t>
            </w:r>
          </w:p>
          <w:p w14:paraId="08B04257" w14:textId="67E0A679" w:rsidR="00185747" w:rsidRDefault="00185747" w:rsidP="006C08EA">
            <w:pPr>
              <w:jc w:val="center"/>
              <w:rPr>
                <w:rFonts w:eastAsia="Calibri"/>
                <w:b/>
                <w:bCs/>
                <w:sz w:val="22"/>
                <w:szCs w:val="22"/>
              </w:rPr>
            </w:pPr>
            <w:r>
              <w:rPr>
                <w:rFonts w:eastAsia="Calibri"/>
                <w:b/>
                <w:bCs/>
                <w:sz w:val="22"/>
                <w:szCs w:val="22"/>
              </w:rPr>
              <w:t>Изх. № 3031(1)/ 22.07.2022 г.</w:t>
            </w:r>
          </w:p>
        </w:tc>
        <w:tc>
          <w:tcPr>
            <w:tcW w:w="9436" w:type="dxa"/>
            <w:shd w:val="clear" w:color="auto" w:fill="auto"/>
          </w:tcPr>
          <w:p w14:paraId="6CEDB727" w14:textId="17F700FC" w:rsidR="00185747" w:rsidRPr="003E5E9C" w:rsidRDefault="00185747" w:rsidP="00DB185C">
            <w:pPr>
              <w:pStyle w:val="Bodytext20"/>
              <w:shd w:val="clear" w:color="auto" w:fill="auto"/>
              <w:spacing w:before="0" w:after="0"/>
              <w:rPr>
                <w:color w:val="000000"/>
                <w:lang w:eastAsia="bg-BG" w:bidi="bg-BG"/>
              </w:rPr>
            </w:pPr>
            <w:r>
              <w:rPr>
                <w:color w:val="000000"/>
                <w:lang w:val="bg-BG" w:eastAsia="bg-BG" w:bidi="bg-BG"/>
              </w:rPr>
              <w:t>Инфорираме Ви, че РИОСВ-Благоевград няма препоръки и предложения за изменение и допълване на представеното за разглеждане Задание за обхват и съдържание на Доклад за екологична оценка на Национална стратегия за околна среда и План за действие към нея.</w:t>
            </w:r>
          </w:p>
        </w:tc>
        <w:tc>
          <w:tcPr>
            <w:tcW w:w="2170" w:type="dxa"/>
            <w:shd w:val="clear" w:color="auto" w:fill="auto"/>
          </w:tcPr>
          <w:p w14:paraId="7698522B" w14:textId="6C5D0C47" w:rsidR="00185747" w:rsidRPr="00772CAC" w:rsidRDefault="001358A6" w:rsidP="006C08EA">
            <w:pPr>
              <w:jc w:val="both"/>
              <w:rPr>
                <w:sz w:val="22"/>
                <w:szCs w:val="22"/>
              </w:rPr>
            </w:pPr>
            <w:r>
              <w:rPr>
                <w:sz w:val="22"/>
                <w:szCs w:val="22"/>
              </w:rPr>
              <w:t>Становището не съдържа бележки и препоръки.</w:t>
            </w:r>
          </w:p>
        </w:tc>
      </w:tr>
      <w:tr w:rsidR="00DF1369" w:rsidRPr="00772CAC" w14:paraId="7ED61CBF" w14:textId="77777777" w:rsidTr="006C08EA">
        <w:trPr>
          <w:jc w:val="center"/>
        </w:trPr>
        <w:tc>
          <w:tcPr>
            <w:tcW w:w="771" w:type="dxa"/>
            <w:shd w:val="clear" w:color="auto" w:fill="auto"/>
            <w:vAlign w:val="center"/>
          </w:tcPr>
          <w:p w14:paraId="49A24CA0" w14:textId="77777777" w:rsidR="003E5E9C" w:rsidRPr="00772CAC" w:rsidRDefault="003E5E9C"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73AF423D" w14:textId="77777777" w:rsidR="003E5E9C" w:rsidRDefault="003E5E9C" w:rsidP="006C08EA">
            <w:pPr>
              <w:jc w:val="center"/>
              <w:rPr>
                <w:rFonts w:eastAsia="Calibri"/>
                <w:b/>
                <w:bCs/>
                <w:sz w:val="22"/>
                <w:szCs w:val="22"/>
              </w:rPr>
            </w:pPr>
            <w:r>
              <w:rPr>
                <w:rFonts w:eastAsia="Calibri"/>
                <w:b/>
                <w:bCs/>
                <w:sz w:val="22"/>
                <w:szCs w:val="22"/>
              </w:rPr>
              <w:t>РИОСВ-Шумен,</w:t>
            </w:r>
          </w:p>
          <w:p w14:paraId="176359E3" w14:textId="77777777" w:rsidR="003E5E9C" w:rsidRDefault="003E5E9C" w:rsidP="006C08EA">
            <w:pPr>
              <w:jc w:val="center"/>
              <w:rPr>
                <w:rFonts w:eastAsia="Calibri"/>
                <w:b/>
                <w:bCs/>
                <w:sz w:val="22"/>
                <w:szCs w:val="22"/>
              </w:rPr>
            </w:pPr>
            <w:r>
              <w:rPr>
                <w:rFonts w:eastAsia="Calibri"/>
                <w:b/>
                <w:bCs/>
                <w:sz w:val="22"/>
                <w:szCs w:val="22"/>
              </w:rPr>
              <w:t>Изх. № ДО-332-(1)/</w:t>
            </w:r>
          </w:p>
          <w:p w14:paraId="7262853E" w14:textId="40260B15" w:rsidR="003E5E9C" w:rsidRDefault="003E5E9C" w:rsidP="006C08EA">
            <w:pPr>
              <w:jc w:val="center"/>
              <w:rPr>
                <w:rFonts w:eastAsia="Calibri"/>
                <w:b/>
                <w:bCs/>
                <w:sz w:val="22"/>
                <w:szCs w:val="22"/>
              </w:rPr>
            </w:pPr>
            <w:r>
              <w:rPr>
                <w:rFonts w:eastAsia="Calibri"/>
                <w:b/>
                <w:bCs/>
                <w:sz w:val="22"/>
                <w:szCs w:val="22"/>
              </w:rPr>
              <w:t>21.07.2022 г.</w:t>
            </w:r>
          </w:p>
        </w:tc>
        <w:tc>
          <w:tcPr>
            <w:tcW w:w="9436" w:type="dxa"/>
            <w:shd w:val="clear" w:color="auto" w:fill="auto"/>
          </w:tcPr>
          <w:p w14:paraId="489E83AC" w14:textId="0B4CAD19" w:rsidR="003E5E9C" w:rsidRDefault="003E5E9C" w:rsidP="00DB185C">
            <w:pPr>
              <w:pStyle w:val="Bodytext20"/>
              <w:shd w:val="clear" w:color="auto" w:fill="auto"/>
              <w:spacing w:before="0" w:after="0"/>
              <w:rPr>
                <w:color w:val="000000"/>
                <w:lang w:val="bg-BG" w:eastAsia="bg-BG" w:bidi="bg-BG"/>
              </w:rPr>
            </w:pPr>
            <w:r>
              <w:rPr>
                <w:color w:val="000000"/>
                <w:lang w:val="bg-BG" w:eastAsia="bg-BG" w:bidi="bg-BG"/>
              </w:rPr>
              <w:t>Уведомяваме Ви, че РИОСВ-Шумен няма забележки и предложения към предоставеното за публичен достъп на интернет-страницата на МОСВ, в раздел „Обществени обсъждания“ Задание за определяне на обхвата и съдържанието на Доклад за екологична оценка на Национална стратегия за околна среда и План за действие към нея,.</w:t>
            </w:r>
          </w:p>
        </w:tc>
        <w:tc>
          <w:tcPr>
            <w:tcW w:w="2170" w:type="dxa"/>
            <w:shd w:val="clear" w:color="auto" w:fill="auto"/>
          </w:tcPr>
          <w:p w14:paraId="042E49E9" w14:textId="48ACF49B" w:rsidR="003E5E9C" w:rsidRPr="00772CAC" w:rsidRDefault="001358A6" w:rsidP="006C08EA">
            <w:pPr>
              <w:jc w:val="both"/>
              <w:rPr>
                <w:sz w:val="22"/>
                <w:szCs w:val="22"/>
              </w:rPr>
            </w:pPr>
            <w:r>
              <w:rPr>
                <w:sz w:val="22"/>
                <w:szCs w:val="22"/>
              </w:rPr>
              <w:t>Становището не съдържа бележки и препоръки.</w:t>
            </w:r>
          </w:p>
        </w:tc>
      </w:tr>
      <w:tr w:rsidR="00DF1369" w:rsidRPr="00772CAC" w14:paraId="31700D43" w14:textId="77777777" w:rsidTr="006C08EA">
        <w:trPr>
          <w:jc w:val="center"/>
        </w:trPr>
        <w:tc>
          <w:tcPr>
            <w:tcW w:w="771" w:type="dxa"/>
            <w:shd w:val="clear" w:color="auto" w:fill="auto"/>
            <w:vAlign w:val="center"/>
          </w:tcPr>
          <w:p w14:paraId="7E293329" w14:textId="77777777" w:rsidR="00142FEF" w:rsidRPr="00772CAC" w:rsidRDefault="00142FEF"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49E8B697" w14:textId="77777777" w:rsidR="00142FEF" w:rsidRPr="00772CAC" w:rsidRDefault="00142FEF" w:rsidP="006C08EA">
            <w:pPr>
              <w:jc w:val="center"/>
              <w:rPr>
                <w:rFonts w:eastAsia="Calibri"/>
                <w:b/>
                <w:bCs/>
                <w:sz w:val="22"/>
                <w:szCs w:val="22"/>
              </w:rPr>
            </w:pPr>
            <w:r w:rsidRPr="00772CAC">
              <w:rPr>
                <w:rFonts w:eastAsia="Calibri"/>
                <w:b/>
                <w:bCs/>
                <w:sz w:val="22"/>
                <w:szCs w:val="22"/>
              </w:rPr>
              <w:t>Изпълнителна агенция по околна среда,</w:t>
            </w:r>
          </w:p>
          <w:p w14:paraId="0D9CB923" w14:textId="7026F036" w:rsidR="00142FEF" w:rsidRPr="00772CAC" w:rsidRDefault="00142FEF" w:rsidP="006C08EA">
            <w:pPr>
              <w:jc w:val="center"/>
              <w:rPr>
                <w:rFonts w:eastAsia="Calibri"/>
                <w:b/>
                <w:bCs/>
                <w:sz w:val="22"/>
                <w:szCs w:val="22"/>
              </w:rPr>
            </w:pPr>
            <w:r w:rsidRPr="00772CAC">
              <w:rPr>
                <w:rFonts w:eastAsia="Calibri"/>
                <w:b/>
                <w:bCs/>
                <w:sz w:val="22"/>
                <w:szCs w:val="22"/>
              </w:rPr>
              <w:t>На вх. № ЕО-43/08.07.2022 г.</w:t>
            </w:r>
          </w:p>
        </w:tc>
        <w:tc>
          <w:tcPr>
            <w:tcW w:w="9436" w:type="dxa"/>
            <w:shd w:val="clear" w:color="auto" w:fill="auto"/>
          </w:tcPr>
          <w:p w14:paraId="023D5A26" w14:textId="77777777" w:rsidR="00142FEF" w:rsidRPr="00772CAC" w:rsidRDefault="00142FEF" w:rsidP="00142FEF">
            <w:pPr>
              <w:widowControl w:val="0"/>
              <w:tabs>
                <w:tab w:val="left" w:pos="6817"/>
              </w:tabs>
              <w:jc w:val="both"/>
              <w:rPr>
                <w:bCs/>
                <w:color w:val="000000"/>
                <w:sz w:val="22"/>
                <w:szCs w:val="22"/>
              </w:rPr>
            </w:pPr>
            <w:r w:rsidRPr="00772CAC">
              <w:rPr>
                <w:bCs/>
                <w:color w:val="000000"/>
                <w:sz w:val="22"/>
                <w:szCs w:val="22"/>
              </w:rPr>
              <w:t xml:space="preserve">Във връзка с представеното ни за становище </w:t>
            </w:r>
            <w:r w:rsidRPr="00772CAC">
              <w:rPr>
                <w:bCs/>
                <w:i/>
                <w:color w:val="000000"/>
                <w:sz w:val="22"/>
                <w:szCs w:val="22"/>
              </w:rPr>
              <w:t>Задание за определяне на обхвата и съдържанието на Доклад за екологична оценка на Национална стратегия за околна среда 2030 г. и План за действие към нея,</w:t>
            </w:r>
            <w:r w:rsidRPr="00772CAC">
              <w:rPr>
                <w:bCs/>
                <w:color w:val="000000"/>
                <w:sz w:val="22"/>
                <w:szCs w:val="22"/>
              </w:rPr>
              <w:t xml:space="preserve"> и съгласно своите компетентности, </w:t>
            </w:r>
            <w:r w:rsidRPr="00772CAC">
              <w:rPr>
                <w:sz w:val="22"/>
                <w:szCs w:val="22"/>
              </w:rPr>
              <w:t>ИАОС изразява следното</w:t>
            </w:r>
            <w:r w:rsidRPr="00772CAC">
              <w:rPr>
                <w:bCs/>
                <w:color w:val="000000"/>
                <w:sz w:val="22"/>
                <w:szCs w:val="22"/>
              </w:rPr>
              <w:t>:</w:t>
            </w:r>
          </w:p>
          <w:p w14:paraId="06B80EAB" w14:textId="77777777" w:rsidR="00142FEF" w:rsidRPr="00772CAC" w:rsidRDefault="00142FEF" w:rsidP="00142FEF">
            <w:pPr>
              <w:widowControl w:val="0"/>
              <w:tabs>
                <w:tab w:val="left" w:pos="6817"/>
              </w:tabs>
              <w:jc w:val="both"/>
              <w:rPr>
                <w:bCs/>
                <w:color w:val="000000"/>
                <w:sz w:val="22"/>
                <w:szCs w:val="22"/>
              </w:rPr>
            </w:pPr>
            <w:r w:rsidRPr="00772CAC">
              <w:rPr>
                <w:bCs/>
                <w:color w:val="000000"/>
                <w:sz w:val="22"/>
                <w:szCs w:val="22"/>
              </w:rPr>
              <w:t xml:space="preserve">Като цяло, документът </w:t>
            </w:r>
            <w:r w:rsidRPr="00772CAC">
              <w:rPr>
                <w:bCs/>
                <w:i/>
                <w:color w:val="000000"/>
                <w:sz w:val="22"/>
                <w:szCs w:val="22"/>
              </w:rPr>
              <w:t>Задание за определяне на обхвата и съдържанието на Доклад за екологична оценка на Национална стратегия за околна среда 2030 г. и План за действие към нея</w:t>
            </w:r>
            <w:r w:rsidRPr="00772CAC">
              <w:rPr>
                <w:bCs/>
                <w:i/>
                <w:color w:val="000000"/>
                <w:sz w:val="22"/>
                <w:szCs w:val="22"/>
                <w:lang w:val="en-US"/>
              </w:rPr>
              <w:t xml:space="preserve"> </w:t>
            </w:r>
            <w:r w:rsidRPr="00772CAC">
              <w:rPr>
                <w:bCs/>
                <w:color w:val="000000"/>
                <w:sz w:val="22"/>
                <w:szCs w:val="22"/>
              </w:rPr>
              <w:t xml:space="preserve">е съобразен, и следва дадените указания и изисквания за обхвата на екологичната оценка (писмо на МОСВ с изх. № ЕО-43/14.01.2022 г.). </w:t>
            </w:r>
          </w:p>
          <w:p w14:paraId="50773653" w14:textId="5740C78D" w:rsidR="00142FEF" w:rsidRPr="00772CAC" w:rsidRDefault="00142FEF" w:rsidP="007C6568">
            <w:pPr>
              <w:widowControl w:val="0"/>
              <w:tabs>
                <w:tab w:val="left" w:pos="6817"/>
              </w:tabs>
              <w:jc w:val="both"/>
              <w:rPr>
                <w:bCs/>
                <w:color w:val="000000"/>
                <w:sz w:val="22"/>
                <w:szCs w:val="22"/>
              </w:rPr>
            </w:pPr>
            <w:r w:rsidRPr="00772CAC">
              <w:rPr>
                <w:bCs/>
                <w:color w:val="000000"/>
                <w:sz w:val="22"/>
                <w:szCs w:val="22"/>
              </w:rPr>
              <w:t>По отношение на някои от текстовете на документа, имаме бележки и коментари, които ще бъдат предоставени в режим на проследяване, по електронната поща.</w:t>
            </w:r>
          </w:p>
        </w:tc>
        <w:tc>
          <w:tcPr>
            <w:tcW w:w="2170" w:type="dxa"/>
            <w:shd w:val="clear" w:color="auto" w:fill="auto"/>
          </w:tcPr>
          <w:p w14:paraId="7039D863" w14:textId="0B6BC3AA" w:rsidR="00142FEF" w:rsidRPr="00772CAC" w:rsidRDefault="00142FEF" w:rsidP="006C08EA">
            <w:pPr>
              <w:jc w:val="both"/>
              <w:rPr>
                <w:sz w:val="22"/>
                <w:szCs w:val="22"/>
              </w:rPr>
            </w:pPr>
            <w:r w:rsidRPr="00772CAC">
              <w:rPr>
                <w:sz w:val="22"/>
                <w:szCs w:val="22"/>
              </w:rPr>
              <w:t>Препоръките са предимно технически, касаят формулиране на пояснителни текстове относно Специфичните цели на НСОС.</w:t>
            </w:r>
            <w:r w:rsidR="001358A6">
              <w:rPr>
                <w:sz w:val="22"/>
                <w:szCs w:val="22"/>
              </w:rPr>
              <w:t xml:space="preserve"> Същите </w:t>
            </w:r>
            <w:r w:rsidR="00D60D13">
              <w:rPr>
                <w:sz w:val="22"/>
                <w:szCs w:val="22"/>
              </w:rPr>
              <w:t>са</w:t>
            </w:r>
            <w:r w:rsidR="001358A6">
              <w:rPr>
                <w:sz w:val="22"/>
                <w:szCs w:val="22"/>
              </w:rPr>
              <w:t xml:space="preserve"> отразени в</w:t>
            </w:r>
            <w:r w:rsidR="00DE12F1">
              <w:rPr>
                <w:sz w:val="22"/>
                <w:szCs w:val="22"/>
              </w:rPr>
              <w:t>ъв Вариант 2 на</w:t>
            </w:r>
            <w:r w:rsidR="001358A6">
              <w:rPr>
                <w:sz w:val="22"/>
                <w:szCs w:val="22"/>
              </w:rPr>
              <w:t xml:space="preserve"> </w:t>
            </w:r>
            <w:r w:rsidR="00445E7B">
              <w:rPr>
                <w:sz w:val="22"/>
                <w:szCs w:val="22"/>
              </w:rPr>
              <w:t xml:space="preserve">проекта на </w:t>
            </w:r>
            <w:r w:rsidR="001358A6">
              <w:rPr>
                <w:sz w:val="22"/>
                <w:szCs w:val="22"/>
              </w:rPr>
              <w:t>НСОС.</w:t>
            </w:r>
          </w:p>
          <w:p w14:paraId="086BFA5A" w14:textId="2B205EBA" w:rsidR="00142FEF" w:rsidRPr="00772CAC" w:rsidRDefault="00142FEF" w:rsidP="006C08EA">
            <w:pPr>
              <w:jc w:val="both"/>
              <w:rPr>
                <w:sz w:val="22"/>
                <w:szCs w:val="22"/>
              </w:rPr>
            </w:pPr>
            <w:r w:rsidRPr="00772CAC">
              <w:rPr>
                <w:sz w:val="22"/>
                <w:szCs w:val="22"/>
              </w:rPr>
              <w:t>Дадени са пояснения относно</w:t>
            </w:r>
            <w:r w:rsidR="002E5C05">
              <w:rPr>
                <w:sz w:val="22"/>
                <w:szCs w:val="22"/>
              </w:rPr>
              <w:t xml:space="preserve"> </w:t>
            </w:r>
            <w:r w:rsidRPr="00772CAC">
              <w:rPr>
                <w:sz w:val="22"/>
                <w:szCs w:val="22"/>
              </w:rPr>
              <w:t xml:space="preserve">част „Атмосферен въздух“ – които са отразени </w:t>
            </w:r>
            <w:r w:rsidR="00445E7B">
              <w:rPr>
                <w:sz w:val="22"/>
                <w:szCs w:val="22"/>
              </w:rPr>
              <w:t>и</w:t>
            </w:r>
            <w:ins w:id="11" w:author="Rayna Georgieva" w:date="2022-09-07T19:13:00Z">
              <w:r w:rsidR="00445E7B">
                <w:rPr>
                  <w:sz w:val="22"/>
                  <w:szCs w:val="22"/>
                </w:rPr>
                <w:t xml:space="preserve"> </w:t>
              </w:r>
            </w:ins>
            <w:r w:rsidRPr="00772CAC">
              <w:rPr>
                <w:sz w:val="22"/>
                <w:szCs w:val="22"/>
              </w:rPr>
              <w:t>в ДЕО.</w:t>
            </w:r>
          </w:p>
        </w:tc>
      </w:tr>
      <w:tr w:rsidR="00DF1369" w:rsidRPr="00772CAC" w14:paraId="6D7E5459" w14:textId="77777777" w:rsidTr="006C08EA">
        <w:trPr>
          <w:jc w:val="center"/>
        </w:trPr>
        <w:tc>
          <w:tcPr>
            <w:tcW w:w="771" w:type="dxa"/>
            <w:shd w:val="clear" w:color="auto" w:fill="auto"/>
            <w:vAlign w:val="center"/>
          </w:tcPr>
          <w:p w14:paraId="5D65A390" w14:textId="77777777" w:rsidR="007C6568" w:rsidRPr="00772CAC" w:rsidRDefault="007C6568"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5CC44B94" w14:textId="77777777" w:rsidR="007C6568" w:rsidRPr="00772CAC" w:rsidRDefault="007C6568" w:rsidP="006C08EA">
            <w:pPr>
              <w:jc w:val="center"/>
              <w:rPr>
                <w:rFonts w:eastAsia="Calibri"/>
                <w:b/>
                <w:bCs/>
                <w:sz w:val="22"/>
                <w:szCs w:val="22"/>
                <w:lang w:val="en-GB"/>
              </w:rPr>
            </w:pPr>
            <w:r w:rsidRPr="00772CAC">
              <w:rPr>
                <w:rFonts w:eastAsia="Calibri"/>
                <w:b/>
                <w:bCs/>
                <w:sz w:val="22"/>
                <w:szCs w:val="22"/>
              </w:rPr>
              <w:t>Национален Статистически Институт</w:t>
            </w:r>
            <w:r w:rsidR="002535A4" w:rsidRPr="00772CAC">
              <w:rPr>
                <w:rFonts w:eastAsia="Calibri"/>
                <w:b/>
                <w:bCs/>
                <w:sz w:val="22"/>
                <w:szCs w:val="22"/>
                <w:lang w:val="en-GB"/>
              </w:rPr>
              <w:t>,</w:t>
            </w:r>
          </w:p>
          <w:p w14:paraId="1F40C54C" w14:textId="67421438" w:rsidR="002535A4" w:rsidRPr="00772CAC" w:rsidRDefault="002535A4" w:rsidP="006C08EA">
            <w:pPr>
              <w:jc w:val="center"/>
              <w:rPr>
                <w:rFonts w:eastAsia="Calibri"/>
                <w:b/>
                <w:bCs/>
                <w:sz w:val="22"/>
                <w:szCs w:val="22"/>
              </w:rPr>
            </w:pPr>
            <w:r w:rsidRPr="00772CAC">
              <w:rPr>
                <w:rFonts w:eastAsia="Calibri"/>
                <w:b/>
                <w:bCs/>
                <w:sz w:val="22"/>
                <w:szCs w:val="22"/>
              </w:rPr>
              <w:t>получено на електронна поща на 21/07/2022 г.</w:t>
            </w:r>
          </w:p>
        </w:tc>
        <w:tc>
          <w:tcPr>
            <w:tcW w:w="9436" w:type="dxa"/>
            <w:shd w:val="clear" w:color="auto" w:fill="auto"/>
          </w:tcPr>
          <w:p w14:paraId="6540CCC3" w14:textId="16532C08" w:rsidR="007C6568" w:rsidRPr="00772CAC" w:rsidRDefault="007C6568" w:rsidP="000F6B40">
            <w:pPr>
              <w:widowControl w:val="0"/>
              <w:tabs>
                <w:tab w:val="left" w:pos="6817"/>
              </w:tabs>
              <w:jc w:val="both"/>
              <w:rPr>
                <w:bCs/>
                <w:color w:val="000000"/>
                <w:sz w:val="22"/>
                <w:szCs w:val="22"/>
              </w:rPr>
            </w:pPr>
            <w:r w:rsidRPr="00772CAC">
              <w:rPr>
                <w:bCs/>
                <w:color w:val="000000"/>
                <w:sz w:val="22"/>
                <w:szCs w:val="22"/>
              </w:rPr>
              <w:t>Цитираната в текста „</w:t>
            </w:r>
            <w:r w:rsidRPr="00772CAC">
              <w:rPr>
                <w:bCs/>
                <w:i/>
                <w:iCs/>
                <w:color w:val="000000"/>
                <w:sz w:val="22"/>
                <w:szCs w:val="22"/>
              </w:rPr>
              <w:t>Единна методика за инвентаризация на емисиите на вредни вещества във въздуха</w:t>
            </w:r>
            <w:r w:rsidRPr="00772CAC">
              <w:rPr>
                <w:bCs/>
                <w:color w:val="000000"/>
                <w:sz w:val="22"/>
                <w:szCs w:val="22"/>
              </w:rPr>
              <w:t>” да се коригира, съо</w:t>
            </w:r>
            <w:r w:rsidR="001C2D6F">
              <w:rPr>
                <w:bCs/>
                <w:color w:val="000000"/>
                <w:sz w:val="22"/>
                <w:szCs w:val="22"/>
              </w:rPr>
              <w:t>б</w:t>
            </w:r>
            <w:r w:rsidRPr="00772CAC">
              <w:rPr>
                <w:bCs/>
                <w:color w:val="000000"/>
                <w:sz w:val="22"/>
                <w:szCs w:val="22"/>
              </w:rPr>
              <w:t xml:space="preserve">разявайки действащия и приложим за Националната инвентаризация на емисии на вредни вещества документ </w:t>
            </w:r>
            <w:del w:id="12" w:author="Rayna Georgieva" w:date="2022-09-07T19:15:00Z">
              <w:r w:rsidRPr="00772CAC" w:rsidDel="000277DF">
                <w:rPr>
                  <w:bCs/>
                  <w:color w:val="000000"/>
                  <w:sz w:val="22"/>
                  <w:szCs w:val="22"/>
                </w:rPr>
                <w:delText>-</w:delText>
              </w:r>
            </w:del>
            <w:ins w:id="13" w:author="Rayna Georgieva" w:date="2022-09-07T19:15:00Z">
              <w:r w:rsidR="000277DF">
                <w:rPr>
                  <w:bCs/>
                  <w:color w:val="000000"/>
                  <w:sz w:val="22"/>
                  <w:szCs w:val="22"/>
                </w:rPr>
                <w:t>–</w:t>
              </w:r>
            </w:ins>
            <w:r w:rsidRPr="00772CAC">
              <w:rPr>
                <w:bCs/>
                <w:color w:val="000000"/>
                <w:sz w:val="22"/>
                <w:szCs w:val="22"/>
              </w:rPr>
              <w:t xml:space="preserve"> Ръководството EMEP/EEA air pollutant emission inventory guidebook на Европейската агенция по околна среда</w:t>
            </w:r>
            <w:r w:rsidR="003A60AA" w:rsidRPr="00772CAC">
              <w:rPr>
                <w:bCs/>
                <w:color w:val="000000"/>
                <w:sz w:val="22"/>
                <w:szCs w:val="22"/>
              </w:rPr>
              <w:t>.</w:t>
            </w:r>
          </w:p>
          <w:p w14:paraId="12DDC35D" w14:textId="16EA89F6" w:rsidR="003A60AA" w:rsidRPr="00772CAC" w:rsidRDefault="003A60AA" w:rsidP="000F6B40">
            <w:pPr>
              <w:pStyle w:val="pf0"/>
              <w:spacing w:before="0" w:beforeAutospacing="0" w:after="0" w:afterAutospacing="0"/>
              <w:rPr>
                <w:bCs/>
                <w:color w:val="000000"/>
                <w:sz w:val="22"/>
                <w:szCs w:val="22"/>
                <w:lang w:eastAsia="bg-BG"/>
              </w:rPr>
            </w:pPr>
            <w:r w:rsidRPr="00772CAC">
              <w:rPr>
                <w:bCs/>
                <w:color w:val="000000"/>
                <w:sz w:val="22"/>
                <w:szCs w:val="22"/>
                <w:lang w:val="bg-BG" w:eastAsia="bg-BG"/>
              </w:rPr>
              <w:t>Всички данни, посочени в текста и на Фигура 2.1.3-1 се отнасят за 2019 г., а цитираният в наименованието на фигурата източник е „Национален доклад за състоянието и опазването на околната среда през 2020 г.“. Несъответствието в годините да се коригира.</w:t>
            </w:r>
          </w:p>
        </w:tc>
        <w:tc>
          <w:tcPr>
            <w:tcW w:w="2170" w:type="dxa"/>
            <w:shd w:val="clear" w:color="auto" w:fill="auto"/>
          </w:tcPr>
          <w:p w14:paraId="3552F644" w14:textId="77777777" w:rsidR="007C6568" w:rsidRDefault="001358A6" w:rsidP="006C08EA">
            <w:pPr>
              <w:jc w:val="both"/>
              <w:rPr>
                <w:sz w:val="22"/>
                <w:szCs w:val="22"/>
              </w:rPr>
            </w:pPr>
            <w:r>
              <w:rPr>
                <w:sz w:val="22"/>
                <w:szCs w:val="22"/>
              </w:rPr>
              <w:t>Отразено.</w:t>
            </w:r>
          </w:p>
          <w:p w14:paraId="609C7696" w14:textId="0DC73B96" w:rsidR="001358A6" w:rsidRPr="00772CAC" w:rsidRDefault="001358A6" w:rsidP="006C08EA">
            <w:pPr>
              <w:jc w:val="both"/>
              <w:rPr>
                <w:sz w:val="22"/>
                <w:szCs w:val="22"/>
              </w:rPr>
            </w:pPr>
            <w:r>
              <w:rPr>
                <w:sz w:val="22"/>
                <w:szCs w:val="22"/>
              </w:rPr>
              <w:t>Данните са актуализирани – представени са за 2020 г., като източник е Докладът от 202</w:t>
            </w:r>
            <w:r w:rsidR="00277EDE">
              <w:rPr>
                <w:sz w:val="22"/>
                <w:szCs w:val="22"/>
              </w:rPr>
              <w:t>2</w:t>
            </w:r>
            <w:r>
              <w:rPr>
                <w:sz w:val="22"/>
                <w:szCs w:val="22"/>
              </w:rPr>
              <w:t xml:space="preserve"> г.</w:t>
            </w:r>
          </w:p>
        </w:tc>
      </w:tr>
      <w:tr w:rsidR="00DF1369" w:rsidRPr="00772CAC" w14:paraId="7234A7A7" w14:textId="77777777" w:rsidTr="006C08EA">
        <w:trPr>
          <w:jc w:val="center"/>
        </w:trPr>
        <w:tc>
          <w:tcPr>
            <w:tcW w:w="771" w:type="dxa"/>
            <w:shd w:val="clear" w:color="auto" w:fill="auto"/>
            <w:vAlign w:val="center"/>
          </w:tcPr>
          <w:p w14:paraId="09CFA529" w14:textId="77777777" w:rsidR="002535A4" w:rsidRPr="00772CAC" w:rsidRDefault="002535A4"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7DFFDD13" w14:textId="7CCEBDA9" w:rsidR="002535A4" w:rsidRPr="00772CAC" w:rsidRDefault="002535A4" w:rsidP="006C08EA">
            <w:pPr>
              <w:jc w:val="center"/>
              <w:rPr>
                <w:rFonts w:eastAsia="Calibri"/>
                <w:b/>
                <w:bCs/>
                <w:sz w:val="22"/>
                <w:szCs w:val="22"/>
              </w:rPr>
            </w:pPr>
            <w:r w:rsidRPr="00772CAC">
              <w:rPr>
                <w:rFonts w:eastAsia="Calibri"/>
                <w:b/>
                <w:bCs/>
                <w:sz w:val="22"/>
                <w:szCs w:val="22"/>
              </w:rPr>
              <w:t xml:space="preserve">Изпълнителна Агенция по горите, </w:t>
            </w:r>
            <w:r w:rsidR="002112CD" w:rsidRPr="00772CAC">
              <w:rPr>
                <w:rFonts w:eastAsia="Calibri"/>
                <w:b/>
                <w:bCs/>
                <w:sz w:val="22"/>
                <w:szCs w:val="22"/>
              </w:rPr>
              <w:t>получено на електронна поща на 22/07/2022</w:t>
            </w:r>
          </w:p>
        </w:tc>
        <w:tc>
          <w:tcPr>
            <w:tcW w:w="9436" w:type="dxa"/>
            <w:shd w:val="clear" w:color="auto" w:fill="auto"/>
          </w:tcPr>
          <w:p w14:paraId="5BD1112B" w14:textId="3593F69F" w:rsidR="002112CD" w:rsidRPr="00772CAC" w:rsidRDefault="002112CD" w:rsidP="002112CD">
            <w:pPr>
              <w:spacing w:line="360" w:lineRule="auto"/>
              <w:jc w:val="both"/>
              <w:rPr>
                <w:bCs/>
                <w:color w:val="000000"/>
                <w:sz w:val="22"/>
                <w:szCs w:val="22"/>
              </w:rPr>
            </w:pPr>
            <w:r w:rsidRPr="00772CAC">
              <w:rPr>
                <w:bCs/>
                <w:color w:val="000000"/>
                <w:sz w:val="22"/>
                <w:szCs w:val="22"/>
              </w:rPr>
              <w:t>Коригирани са технически грешки.</w:t>
            </w:r>
          </w:p>
        </w:tc>
        <w:tc>
          <w:tcPr>
            <w:tcW w:w="2170" w:type="dxa"/>
            <w:shd w:val="clear" w:color="auto" w:fill="auto"/>
          </w:tcPr>
          <w:p w14:paraId="7E8C94C8" w14:textId="45CD42FD" w:rsidR="002535A4" w:rsidRPr="00772CAC" w:rsidRDefault="00277EDE" w:rsidP="006C08EA">
            <w:pPr>
              <w:jc w:val="both"/>
              <w:rPr>
                <w:sz w:val="22"/>
                <w:szCs w:val="22"/>
              </w:rPr>
            </w:pPr>
            <w:r>
              <w:rPr>
                <w:sz w:val="22"/>
                <w:szCs w:val="22"/>
              </w:rPr>
              <w:t>Отразено.</w:t>
            </w:r>
          </w:p>
        </w:tc>
      </w:tr>
      <w:tr w:rsidR="00DF1369" w:rsidRPr="00772CAC" w14:paraId="046F9E6D" w14:textId="77777777" w:rsidTr="006C08EA">
        <w:trPr>
          <w:jc w:val="center"/>
        </w:trPr>
        <w:tc>
          <w:tcPr>
            <w:tcW w:w="771" w:type="dxa"/>
            <w:shd w:val="clear" w:color="auto" w:fill="auto"/>
            <w:vAlign w:val="center"/>
          </w:tcPr>
          <w:p w14:paraId="720D38D4" w14:textId="77777777" w:rsidR="006B4620" w:rsidRPr="00772CAC" w:rsidRDefault="006B4620"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00909E03" w14:textId="77777777" w:rsidR="006B4620" w:rsidRDefault="006B4620" w:rsidP="006C08EA">
            <w:pPr>
              <w:jc w:val="center"/>
              <w:rPr>
                <w:rFonts w:eastAsia="Calibri"/>
                <w:b/>
                <w:bCs/>
                <w:sz w:val="22"/>
                <w:szCs w:val="22"/>
              </w:rPr>
            </w:pPr>
            <w:r>
              <w:rPr>
                <w:rFonts w:eastAsia="Calibri"/>
                <w:b/>
                <w:bCs/>
                <w:sz w:val="22"/>
                <w:szCs w:val="22"/>
              </w:rPr>
              <w:t>Предприятие за управление на дейностите по опазване на околната среда,</w:t>
            </w:r>
          </w:p>
          <w:p w14:paraId="4520A771" w14:textId="77777777" w:rsidR="006B4620" w:rsidRDefault="006B4620" w:rsidP="006B4620">
            <w:pPr>
              <w:jc w:val="center"/>
              <w:rPr>
                <w:rFonts w:eastAsia="Calibri"/>
                <w:b/>
                <w:bCs/>
                <w:sz w:val="22"/>
                <w:szCs w:val="22"/>
              </w:rPr>
            </w:pPr>
            <w:r>
              <w:rPr>
                <w:rFonts w:eastAsia="Calibri"/>
                <w:b/>
                <w:bCs/>
                <w:sz w:val="22"/>
                <w:szCs w:val="22"/>
              </w:rPr>
              <w:t>Изх. № 0400П-29,</w:t>
            </w:r>
          </w:p>
          <w:p w14:paraId="004A0086" w14:textId="34259461" w:rsidR="006B4620" w:rsidRPr="006B4620" w:rsidRDefault="006B4620" w:rsidP="006B4620">
            <w:pPr>
              <w:jc w:val="center"/>
              <w:rPr>
                <w:rFonts w:eastAsia="Calibri"/>
                <w:b/>
                <w:bCs/>
                <w:sz w:val="22"/>
                <w:szCs w:val="22"/>
              </w:rPr>
            </w:pPr>
            <w:r>
              <w:rPr>
                <w:rFonts w:eastAsia="Calibri"/>
                <w:b/>
                <w:bCs/>
                <w:sz w:val="22"/>
                <w:szCs w:val="22"/>
              </w:rPr>
              <w:t>20/07/2022 г.</w:t>
            </w:r>
          </w:p>
        </w:tc>
        <w:tc>
          <w:tcPr>
            <w:tcW w:w="9436" w:type="dxa"/>
            <w:shd w:val="clear" w:color="auto" w:fill="auto"/>
          </w:tcPr>
          <w:p w14:paraId="3202D08C" w14:textId="551D9DA5" w:rsidR="006B4620" w:rsidRPr="00772CAC" w:rsidRDefault="006B4620" w:rsidP="006B4620">
            <w:pPr>
              <w:jc w:val="both"/>
              <w:rPr>
                <w:bCs/>
                <w:color w:val="000000"/>
                <w:sz w:val="22"/>
                <w:szCs w:val="22"/>
              </w:rPr>
            </w:pPr>
            <w:r>
              <w:rPr>
                <w:bCs/>
                <w:color w:val="000000"/>
                <w:sz w:val="22"/>
                <w:szCs w:val="22"/>
              </w:rPr>
              <w:t>В рамките на своята компетентност, ПУДООС съгласува представената документация без забележки.</w:t>
            </w:r>
          </w:p>
        </w:tc>
        <w:tc>
          <w:tcPr>
            <w:tcW w:w="2170" w:type="dxa"/>
            <w:shd w:val="clear" w:color="auto" w:fill="auto"/>
          </w:tcPr>
          <w:p w14:paraId="310769B9" w14:textId="6E8FB61B" w:rsidR="006B4620" w:rsidRPr="00E70303" w:rsidRDefault="00277EDE" w:rsidP="006C08EA">
            <w:pPr>
              <w:jc w:val="both"/>
              <w:rPr>
                <w:sz w:val="22"/>
                <w:szCs w:val="22"/>
                <w:lang w:val="en-GB"/>
              </w:rPr>
            </w:pPr>
            <w:r>
              <w:rPr>
                <w:sz w:val="22"/>
                <w:szCs w:val="22"/>
              </w:rPr>
              <w:t>Становището не съдържа бележки и препоръки.</w:t>
            </w:r>
          </w:p>
        </w:tc>
      </w:tr>
      <w:tr w:rsidR="00DF1369" w:rsidRPr="00772CAC" w14:paraId="767720DB" w14:textId="77777777" w:rsidTr="006C08EA">
        <w:trPr>
          <w:jc w:val="center"/>
        </w:trPr>
        <w:tc>
          <w:tcPr>
            <w:tcW w:w="771" w:type="dxa"/>
            <w:shd w:val="clear" w:color="auto" w:fill="auto"/>
            <w:vAlign w:val="center"/>
          </w:tcPr>
          <w:p w14:paraId="300C2BEC" w14:textId="1DD1F974" w:rsidR="006A697F" w:rsidRPr="00772CAC" w:rsidRDefault="006A697F"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2F74997D" w14:textId="5F48F58D" w:rsidR="006A697F" w:rsidRDefault="006A697F" w:rsidP="006C08EA">
            <w:pPr>
              <w:jc w:val="center"/>
              <w:rPr>
                <w:rFonts w:eastAsia="Calibri"/>
                <w:b/>
                <w:bCs/>
                <w:sz w:val="22"/>
                <w:szCs w:val="22"/>
              </w:rPr>
            </w:pPr>
            <w:r>
              <w:rPr>
                <w:rFonts w:eastAsia="Calibri"/>
                <w:b/>
                <w:bCs/>
                <w:sz w:val="22"/>
                <w:szCs w:val="22"/>
              </w:rPr>
              <w:t xml:space="preserve">Дирекция </w:t>
            </w:r>
            <w:r w:rsidR="00C673A6">
              <w:rPr>
                <w:rFonts w:eastAsia="Calibri"/>
                <w:b/>
                <w:bCs/>
                <w:sz w:val="22"/>
                <w:szCs w:val="22"/>
              </w:rPr>
              <w:t>„</w:t>
            </w:r>
            <w:r>
              <w:rPr>
                <w:rFonts w:eastAsia="Calibri"/>
                <w:b/>
                <w:bCs/>
                <w:sz w:val="22"/>
                <w:szCs w:val="22"/>
              </w:rPr>
              <w:t>П</w:t>
            </w:r>
            <w:r w:rsidR="00C673A6">
              <w:rPr>
                <w:rFonts w:eastAsia="Calibri"/>
                <w:b/>
                <w:bCs/>
                <w:sz w:val="22"/>
                <w:szCs w:val="22"/>
              </w:rPr>
              <w:t>олитика по изменение на климата“ (ПИК)</w:t>
            </w:r>
            <w:r>
              <w:rPr>
                <w:rFonts w:eastAsia="Calibri"/>
                <w:b/>
                <w:bCs/>
                <w:sz w:val="22"/>
                <w:szCs w:val="22"/>
              </w:rPr>
              <w:t>,</w:t>
            </w:r>
            <w:r w:rsidR="00C673A6">
              <w:rPr>
                <w:rFonts w:eastAsia="Calibri"/>
                <w:b/>
                <w:bCs/>
                <w:sz w:val="22"/>
                <w:szCs w:val="22"/>
              </w:rPr>
              <w:t xml:space="preserve"> МОСВ</w:t>
            </w:r>
          </w:p>
          <w:p w14:paraId="5DFDC962" w14:textId="3C7ECB07" w:rsidR="006A697F" w:rsidRDefault="006A697F" w:rsidP="006C08EA">
            <w:pPr>
              <w:jc w:val="center"/>
              <w:rPr>
                <w:rFonts w:eastAsia="Calibri"/>
                <w:b/>
                <w:bCs/>
                <w:sz w:val="22"/>
                <w:szCs w:val="22"/>
              </w:rPr>
            </w:pPr>
            <w:r>
              <w:rPr>
                <w:rFonts w:eastAsia="Calibri"/>
                <w:b/>
                <w:bCs/>
                <w:sz w:val="22"/>
                <w:szCs w:val="22"/>
              </w:rPr>
              <w:t>получено по електронна поща на 18/07/2022 г.</w:t>
            </w:r>
          </w:p>
        </w:tc>
        <w:tc>
          <w:tcPr>
            <w:tcW w:w="9436" w:type="dxa"/>
            <w:shd w:val="clear" w:color="auto" w:fill="auto"/>
          </w:tcPr>
          <w:p w14:paraId="6C23ADD5" w14:textId="767E3B56" w:rsidR="006A697F" w:rsidRDefault="006A697F" w:rsidP="006B4620">
            <w:pPr>
              <w:jc w:val="both"/>
              <w:rPr>
                <w:bCs/>
                <w:color w:val="000000"/>
                <w:sz w:val="22"/>
                <w:szCs w:val="22"/>
              </w:rPr>
            </w:pPr>
            <w:r w:rsidRPr="006A697F">
              <w:rPr>
                <w:bCs/>
                <w:color w:val="000000"/>
                <w:sz w:val="22"/>
                <w:szCs w:val="22"/>
              </w:rPr>
              <w:t>Дирекция ПИК няма забележки и коментари по заданието за определяне на обхвата и съдържанието на Доклад за екологична оценка на Национална стратегия за околна среда и План за действие към нея.</w:t>
            </w:r>
          </w:p>
        </w:tc>
        <w:tc>
          <w:tcPr>
            <w:tcW w:w="2170" w:type="dxa"/>
            <w:shd w:val="clear" w:color="auto" w:fill="auto"/>
          </w:tcPr>
          <w:p w14:paraId="2FD0C089" w14:textId="490596F1" w:rsidR="006A697F" w:rsidRPr="00772CAC" w:rsidRDefault="00F93788" w:rsidP="006C08EA">
            <w:pPr>
              <w:jc w:val="both"/>
              <w:rPr>
                <w:sz w:val="22"/>
                <w:szCs w:val="22"/>
              </w:rPr>
            </w:pPr>
            <w:r>
              <w:rPr>
                <w:sz w:val="22"/>
                <w:szCs w:val="22"/>
              </w:rPr>
              <w:t>Становището не съдържа бележки и препоръки.</w:t>
            </w:r>
          </w:p>
        </w:tc>
      </w:tr>
      <w:tr w:rsidR="00DF1369" w:rsidRPr="00772CAC" w14:paraId="6E19E99D" w14:textId="77777777" w:rsidTr="006C08EA">
        <w:trPr>
          <w:jc w:val="center"/>
        </w:trPr>
        <w:tc>
          <w:tcPr>
            <w:tcW w:w="771" w:type="dxa"/>
            <w:shd w:val="clear" w:color="auto" w:fill="auto"/>
            <w:vAlign w:val="center"/>
          </w:tcPr>
          <w:p w14:paraId="02CF31C8" w14:textId="77777777" w:rsidR="00C673A6" w:rsidRPr="00772CAC" w:rsidRDefault="00C673A6" w:rsidP="00CE41DA">
            <w:pPr>
              <w:numPr>
                <w:ilvl w:val="0"/>
                <w:numId w:val="1"/>
              </w:numPr>
              <w:spacing w:after="160" w:line="259" w:lineRule="auto"/>
              <w:contextualSpacing/>
              <w:jc w:val="both"/>
              <w:rPr>
                <w:rFonts w:eastAsia="Cambria"/>
                <w:b/>
                <w:sz w:val="22"/>
                <w:szCs w:val="22"/>
                <w:lang w:eastAsia="en-US"/>
              </w:rPr>
            </w:pPr>
          </w:p>
        </w:tc>
        <w:tc>
          <w:tcPr>
            <w:tcW w:w="2777" w:type="dxa"/>
            <w:shd w:val="clear" w:color="auto" w:fill="auto"/>
            <w:vAlign w:val="center"/>
          </w:tcPr>
          <w:p w14:paraId="7E1D39B2" w14:textId="77777777" w:rsidR="00C673A6" w:rsidRDefault="00C673A6" w:rsidP="006C08EA">
            <w:pPr>
              <w:jc w:val="center"/>
              <w:rPr>
                <w:rFonts w:eastAsia="Calibri"/>
                <w:b/>
                <w:bCs/>
                <w:sz w:val="22"/>
                <w:szCs w:val="22"/>
              </w:rPr>
            </w:pPr>
            <w:r>
              <w:rPr>
                <w:rFonts w:eastAsia="Calibri"/>
                <w:b/>
                <w:bCs/>
                <w:sz w:val="22"/>
                <w:szCs w:val="22"/>
              </w:rPr>
              <w:t>Дирекция „Финансово управление“, МОСВ,</w:t>
            </w:r>
          </w:p>
          <w:p w14:paraId="61B56A5F" w14:textId="78FB0BCC" w:rsidR="00C673A6" w:rsidRDefault="00C673A6" w:rsidP="006C08EA">
            <w:pPr>
              <w:jc w:val="center"/>
              <w:rPr>
                <w:rFonts w:eastAsia="Calibri"/>
                <w:b/>
                <w:bCs/>
                <w:sz w:val="22"/>
                <w:szCs w:val="22"/>
              </w:rPr>
            </w:pPr>
            <w:r>
              <w:rPr>
                <w:rFonts w:eastAsia="Calibri"/>
                <w:b/>
                <w:bCs/>
                <w:sz w:val="22"/>
                <w:szCs w:val="22"/>
              </w:rPr>
              <w:t>получено по електронна поща на 14/07/2022 г.</w:t>
            </w:r>
          </w:p>
        </w:tc>
        <w:tc>
          <w:tcPr>
            <w:tcW w:w="9436" w:type="dxa"/>
            <w:shd w:val="clear" w:color="auto" w:fill="auto"/>
          </w:tcPr>
          <w:p w14:paraId="024D3765" w14:textId="3C653120" w:rsidR="00CA2CAC" w:rsidRDefault="00C673A6" w:rsidP="006B4620">
            <w:pPr>
              <w:jc w:val="both"/>
              <w:rPr>
                <w:bCs/>
                <w:color w:val="000000"/>
                <w:sz w:val="22"/>
                <w:szCs w:val="22"/>
              </w:rPr>
            </w:pPr>
            <w:r w:rsidRPr="00C673A6">
              <w:rPr>
                <w:bCs/>
                <w:color w:val="000000"/>
                <w:sz w:val="22"/>
                <w:szCs w:val="22"/>
              </w:rPr>
              <w:t xml:space="preserve">Във връзка с изпълнение на Проект № BG05SFOP001-2.016-0001, с наименование „Разработване на Национална стратегия за околна среда и План за действие към нея“, одобрен за финансиране по процедура BG05SFOP001-2.016, чрез директно предоставяне на безвъзмездна финансова помощ с наименование „Разработване на Национална стратегия за околна среда и развитие на Единната информационна система за НАТУРА 2000“ по Оперативна програма „Добро управление”, в качеството си на резервен член на експертната работната група по проекта </w:t>
            </w:r>
            <w:r w:rsidR="000277DF">
              <w:rPr>
                <w:bCs/>
                <w:color w:val="000000"/>
                <w:sz w:val="22"/>
                <w:szCs w:val="22"/>
              </w:rPr>
              <w:t>–</w:t>
            </w:r>
            <w:r w:rsidRPr="00C673A6">
              <w:rPr>
                <w:bCs/>
                <w:color w:val="000000"/>
                <w:sz w:val="22"/>
                <w:szCs w:val="22"/>
              </w:rPr>
              <w:t xml:space="preserve"> представител от дирекция „Финансово управление“, нямам принципни бележки по Задание за определяне на обхвата и съдържанието на Доклад за екологична оценка,  но отново обръщам внимание, че в процеса на изпълнение на задачите от Плана, следва да се спазват следните изисквания:</w:t>
            </w:r>
            <w:r w:rsidRPr="00C673A6">
              <w:rPr>
                <w:bCs/>
                <w:color w:val="000000"/>
                <w:sz w:val="22"/>
                <w:szCs w:val="22"/>
              </w:rPr>
              <w:br/>
              <w:t xml:space="preserve">При определяне на източниците на финансиране, следва да е уточнена допустимостта на </w:t>
            </w:r>
            <w:r w:rsidRPr="00C673A6">
              <w:rPr>
                <w:bCs/>
                <w:color w:val="000000"/>
                <w:sz w:val="22"/>
                <w:szCs w:val="22"/>
              </w:rPr>
              <w:lastRenderedPageBreak/>
              <w:t>конкретните дейности за финансиране по европейски и международни програми за съответния програмен период.</w:t>
            </w:r>
          </w:p>
          <w:p w14:paraId="132E933C" w14:textId="77777777" w:rsidR="00CA2CAC" w:rsidRDefault="00C673A6" w:rsidP="006B4620">
            <w:pPr>
              <w:jc w:val="both"/>
              <w:rPr>
                <w:bCs/>
                <w:color w:val="000000"/>
                <w:sz w:val="22"/>
                <w:szCs w:val="22"/>
              </w:rPr>
            </w:pPr>
            <w:r w:rsidRPr="00C673A6">
              <w:rPr>
                <w:bCs/>
                <w:color w:val="000000"/>
                <w:sz w:val="22"/>
                <w:szCs w:val="22"/>
              </w:rPr>
              <w:t>Съгласно техническата спецификация, към всяка задача от плана е необходимо да се определи отговорната институция, индивидуални срокове за всяка институция, потенциалните източници на финансиране, разшифровани по видове (бюджет, европейски програми, други международни програми..), отделно за всяка задача в т. ч. за всяка отговорна институция.</w:t>
            </w:r>
          </w:p>
          <w:p w14:paraId="07BE9882" w14:textId="044982E1" w:rsidR="00C673A6" w:rsidRPr="006A697F" w:rsidRDefault="00C673A6" w:rsidP="006B4620">
            <w:pPr>
              <w:jc w:val="both"/>
              <w:rPr>
                <w:bCs/>
                <w:color w:val="000000"/>
                <w:sz w:val="22"/>
                <w:szCs w:val="22"/>
              </w:rPr>
            </w:pPr>
            <w:r w:rsidRPr="00C673A6">
              <w:rPr>
                <w:bCs/>
                <w:color w:val="000000"/>
                <w:sz w:val="22"/>
                <w:szCs w:val="22"/>
              </w:rPr>
              <w:t>Изработването на стратегията и плана за действие, следва да е съобразено с изискванията на програмното бюджетиране, с цел конкретните мерки за тяхното изпълнение да се планират в тригодишните програмни бюджети и бюджетни прогнози на МОСВ.</w:t>
            </w:r>
            <w:r w:rsidRPr="00C673A6">
              <w:rPr>
                <w:bCs/>
                <w:color w:val="000000"/>
                <w:sz w:val="22"/>
                <w:szCs w:val="22"/>
              </w:rPr>
              <w:br/>
              <w:t>В случай, че финансирането на конкретни дейности за изпълнение на мерките по плана за действие, към проекта на НСОС, е планирано да бъде със средства от бюджета на МОСВ, следва разходите за тези дейности да бъдат в рамките на утвърдения бюджет на МОСВ за посочените години. Следователно, да са предвидени в проектобюджета и планирани в бюджетната прогноза на съответния период.</w:t>
            </w:r>
          </w:p>
        </w:tc>
        <w:tc>
          <w:tcPr>
            <w:tcW w:w="2170" w:type="dxa"/>
            <w:shd w:val="clear" w:color="auto" w:fill="auto"/>
          </w:tcPr>
          <w:p w14:paraId="35ED5D1D" w14:textId="68D57524" w:rsidR="00C673A6" w:rsidRPr="00772CAC" w:rsidRDefault="00C6552D" w:rsidP="006C08EA">
            <w:pPr>
              <w:jc w:val="both"/>
              <w:rPr>
                <w:sz w:val="22"/>
                <w:szCs w:val="22"/>
              </w:rPr>
            </w:pPr>
            <w:r>
              <w:rPr>
                <w:sz w:val="22"/>
                <w:szCs w:val="22"/>
              </w:rPr>
              <w:lastRenderedPageBreak/>
              <w:t xml:space="preserve">Отправените препоръки касаят НСОС, </w:t>
            </w:r>
            <w:r w:rsidR="000277DF">
              <w:rPr>
                <w:sz w:val="22"/>
                <w:szCs w:val="22"/>
              </w:rPr>
              <w:t>като нямат отношение към предмета на екологичната оценка</w:t>
            </w:r>
            <w:ins w:id="14" w:author="Rayna Georgieva" w:date="2022-09-07T19:15:00Z">
              <w:r w:rsidR="000277DF">
                <w:rPr>
                  <w:sz w:val="22"/>
                  <w:szCs w:val="22"/>
                </w:rPr>
                <w:t xml:space="preserve">. </w:t>
              </w:r>
            </w:ins>
            <w:r w:rsidR="003F55A6" w:rsidRPr="003F55A6">
              <w:rPr>
                <w:sz w:val="22"/>
                <w:szCs w:val="22"/>
              </w:rPr>
              <w:t xml:space="preserve">Обръщаме внимание, че в Стратегията и Плана за действие е представена индикативна прогноза </w:t>
            </w:r>
            <w:r w:rsidR="003F55A6" w:rsidRPr="003F55A6">
              <w:rPr>
                <w:sz w:val="22"/>
                <w:szCs w:val="22"/>
              </w:rPr>
              <w:lastRenderedPageBreak/>
              <w:t>за необходимите средства за реализация на планираните мерки, а не програмираните и осигурените такива. Очаква се прилагането на интегриран подход на финансиране на мерките. Възможните източници на финансиране са описани в раздел III Бюджет на НСОС.</w:t>
            </w:r>
          </w:p>
        </w:tc>
      </w:tr>
    </w:tbl>
    <w:p w14:paraId="24D96464" w14:textId="77777777" w:rsidR="00B353DE" w:rsidRDefault="00B353DE"/>
    <w:sectPr w:rsidR="00B353DE" w:rsidSect="00CE41DA">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B9AC9" w14:textId="77777777" w:rsidR="00D75DCB" w:rsidRDefault="00D75DCB" w:rsidP="00663FBB">
      <w:r>
        <w:separator/>
      </w:r>
    </w:p>
  </w:endnote>
  <w:endnote w:type="continuationSeparator" w:id="0">
    <w:p w14:paraId="2E9982F2" w14:textId="77777777" w:rsidR="00D75DCB" w:rsidRDefault="00D75DCB" w:rsidP="00663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8887" w14:textId="77777777" w:rsidR="00663FBB" w:rsidRDefault="00663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0347298"/>
      <w:docPartObj>
        <w:docPartGallery w:val="Page Numbers (Bottom of Page)"/>
        <w:docPartUnique/>
      </w:docPartObj>
    </w:sdtPr>
    <w:sdtEndPr>
      <w:rPr>
        <w:noProof/>
      </w:rPr>
    </w:sdtEndPr>
    <w:sdtContent>
      <w:p w14:paraId="19C7F32F" w14:textId="10935AC2" w:rsidR="00663FBB" w:rsidRDefault="00663FBB">
        <w:pPr>
          <w:pStyle w:val="Footer"/>
          <w:jc w:val="right"/>
        </w:pPr>
        <w:r>
          <w:fldChar w:fldCharType="begin"/>
        </w:r>
        <w:r>
          <w:instrText xml:space="preserve"> PAGE   \* MERGEFORMAT </w:instrText>
        </w:r>
        <w:r>
          <w:fldChar w:fldCharType="separate"/>
        </w:r>
        <w:r w:rsidR="00B70585">
          <w:rPr>
            <w:noProof/>
          </w:rPr>
          <w:t>3</w:t>
        </w:r>
        <w:r w:rsidR="00B70585">
          <w:rPr>
            <w:noProof/>
          </w:rPr>
          <w:t>6</w:t>
        </w:r>
        <w:r>
          <w:rPr>
            <w:noProof/>
          </w:rPr>
          <w:fldChar w:fldCharType="end"/>
        </w:r>
      </w:p>
    </w:sdtContent>
  </w:sdt>
  <w:p w14:paraId="0B7F66C5" w14:textId="3B3DCCBF" w:rsidR="00663FBB" w:rsidRPr="00663FBB" w:rsidRDefault="00663FBB" w:rsidP="00663FBB">
    <w:pPr>
      <w:jc w:val="center"/>
      <w:rPr>
        <w:i/>
        <w:sz w:val="16"/>
        <w:szCs w:val="16"/>
      </w:rPr>
    </w:pPr>
    <w:bookmarkStart w:id="15" w:name="_Hlk111208247"/>
    <w:r w:rsidRPr="008F2658">
      <w:rPr>
        <w:i/>
        <w:iCs/>
        <w:sz w:val="16"/>
        <w:szCs w:val="16"/>
      </w:rPr>
      <w:t>Документът е изготвен по проект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bookmarkEnd w:id="1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D5356" w14:textId="77777777" w:rsidR="00663FBB" w:rsidRDefault="00663F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F732E" w14:textId="77777777" w:rsidR="00D75DCB" w:rsidRDefault="00D75DCB" w:rsidP="00663FBB">
      <w:r>
        <w:separator/>
      </w:r>
    </w:p>
  </w:footnote>
  <w:footnote w:type="continuationSeparator" w:id="0">
    <w:p w14:paraId="4458840A" w14:textId="77777777" w:rsidR="00D75DCB" w:rsidRDefault="00D75DCB" w:rsidP="00663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9443" w14:textId="77777777" w:rsidR="00663FBB" w:rsidRDefault="00663F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6E406" w14:textId="5498EEEC" w:rsidR="00663FBB" w:rsidRDefault="00663FBB" w:rsidP="00663FBB">
    <w:pPr>
      <w:tabs>
        <w:tab w:val="left" w:pos="2618"/>
        <w:tab w:val="left" w:pos="4376"/>
        <w:tab w:val="center" w:pos="4680"/>
        <w:tab w:val="right" w:pos="9360"/>
      </w:tabs>
      <w:rPr>
        <w:rFonts w:ascii="Calibri" w:eastAsia="Calibri" w:hAnsi="Calibri"/>
        <w:b/>
      </w:rPr>
    </w:pPr>
    <w:r>
      <w:rPr>
        <w:rFonts w:ascii="Calibri" w:eastAsia="Calibri" w:hAnsi="Calibri"/>
        <w:noProof/>
      </w:rPr>
      <w:drawing>
        <wp:inline distT="0" distB="0" distL="0" distR="0" wp14:anchorId="682676F2" wp14:editId="26AE07AB">
          <wp:extent cx="2032782" cy="794177"/>
          <wp:effectExtent l="0" t="0" r="0" b="0"/>
          <wp:docPr id="5" name="Picture 5" descr="A blue and white fla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flag&#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299" cy="815867"/>
                  </a:xfrm>
                  <a:prstGeom prst="rect">
                    <a:avLst/>
                  </a:prstGeom>
                  <a:noFill/>
                  <a:ln>
                    <a:noFill/>
                  </a:ln>
                </pic:spPr>
              </pic:pic>
            </a:graphicData>
          </a:graphic>
        </wp:inline>
      </w:drawing>
    </w:r>
    <w:r>
      <w:rPr>
        <w:rFonts w:ascii="Calibri" w:eastAsia="Calibri" w:hAnsi="Calibri"/>
        <w:b/>
      </w:rPr>
      <w:tab/>
    </w:r>
    <w:r>
      <w:rPr>
        <w:rFonts w:ascii="Calibri" w:eastAsia="Calibri" w:hAnsi="Calibri"/>
        <w:b/>
      </w:rPr>
      <w:tab/>
    </w:r>
    <w:r>
      <w:rPr>
        <w:rFonts w:ascii="Calibri" w:eastAsia="Calibri" w:hAnsi="Calibri"/>
        <w:b/>
      </w:rPr>
      <w:tab/>
    </w:r>
    <w:r>
      <w:rPr>
        <w:rFonts w:ascii="Calibri" w:eastAsia="Calibri" w:hAnsi="Calibri"/>
        <w:b/>
      </w:rPr>
      <w:tab/>
    </w:r>
    <w:r>
      <w:rPr>
        <w:rFonts w:ascii="Calibri" w:eastAsia="Calibri" w:hAnsi="Calibri"/>
        <w:noProof/>
      </w:rPr>
      <w:drawing>
        <wp:inline distT="0" distB="0" distL="0" distR="0" wp14:anchorId="7D68F838" wp14:editId="3F077906">
          <wp:extent cx="1927860" cy="876300"/>
          <wp:effectExtent l="19050" t="0" r="0" b="0"/>
          <wp:docPr id="6" name="Picture 6"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14:paraId="026F90CC" w14:textId="77777777" w:rsidR="00663FBB" w:rsidRDefault="00663FBB" w:rsidP="00663FBB">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F9AC7" w14:textId="77777777" w:rsidR="00663FBB" w:rsidRDefault="00663F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EF8"/>
    <w:multiLevelType w:val="hybridMultilevel"/>
    <w:tmpl w:val="5A4A2072"/>
    <w:lvl w:ilvl="0" w:tplc="D8002080">
      <w:start w:val="1"/>
      <w:numFmt w:val="decimal"/>
      <w:lvlText w:val="%1."/>
      <w:lvlJc w:val="left"/>
      <w:pPr>
        <w:ind w:left="786" w:hanging="360"/>
      </w:pPr>
    </w:lvl>
    <w:lvl w:ilvl="1" w:tplc="04020019">
      <w:start w:val="1"/>
      <w:numFmt w:val="lowerLetter"/>
      <w:lvlText w:val="%2."/>
      <w:lvlJc w:val="left"/>
      <w:pPr>
        <w:ind w:left="1506" w:hanging="360"/>
      </w:pPr>
    </w:lvl>
    <w:lvl w:ilvl="2" w:tplc="0402001B">
      <w:start w:val="1"/>
      <w:numFmt w:val="lowerRoman"/>
      <w:lvlText w:val="%3."/>
      <w:lvlJc w:val="right"/>
      <w:pPr>
        <w:ind w:left="2226" w:hanging="180"/>
      </w:pPr>
    </w:lvl>
    <w:lvl w:ilvl="3" w:tplc="0402000F">
      <w:start w:val="1"/>
      <w:numFmt w:val="decimal"/>
      <w:lvlText w:val="%4."/>
      <w:lvlJc w:val="left"/>
      <w:pPr>
        <w:ind w:left="2946" w:hanging="360"/>
      </w:pPr>
    </w:lvl>
    <w:lvl w:ilvl="4" w:tplc="04020019">
      <w:start w:val="1"/>
      <w:numFmt w:val="lowerLetter"/>
      <w:lvlText w:val="%5."/>
      <w:lvlJc w:val="left"/>
      <w:pPr>
        <w:ind w:left="3666" w:hanging="360"/>
      </w:pPr>
    </w:lvl>
    <w:lvl w:ilvl="5" w:tplc="0402001B">
      <w:start w:val="1"/>
      <w:numFmt w:val="lowerRoman"/>
      <w:lvlText w:val="%6."/>
      <w:lvlJc w:val="right"/>
      <w:pPr>
        <w:ind w:left="4386" w:hanging="180"/>
      </w:pPr>
    </w:lvl>
    <w:lvl w:ilvl="6" w:tplc="0402000F">
      <w:start w:val="1"/>
      <w:numFmt w:val="decimal"/>
      <w:lvlText w:val="%7."/>
      <w:lvlJc w:val="left"/>
      <w:pPr>
        <w:ind w:left="5106" w:hanging="360"/>
      </w:pPr>
    </w:lvl>
    <w:lvl w:ilvl="7" w:tplc="04020019">
      <w:start w:val="1"/>
      <w:numFmt w:val="lowerLetter"/>
      <w:lvlText w:val="%8."/>
      <w:lvlJc w:val="left"/>
      <w:pPr>
        <w:ind w:left="5826" w:hanging="360"/>
      </w:pPr>
    </w:lvl>
    <w:lvl w:ilvl="8" w:tplc="0402001B">
      <w:start w:val="1"/>
      <w:numFmt w:val="lowerRoman"/>
      <w:lvlText w:val="%9."/>
      <w:lvlJc w:val="right"/>
      <w:pPr>
        <w:ind w:left="6546" w:hanging="180"/>
      </w:pPr>
    </w:lvl>
  </w:abstractNum>
  <w:abstractNum w:abstractNumId="1" w15:restartNumberingAfterBreak="0">
    <w:nsid w:val="00381921"/>
    <w:multiLevelType w:val="hybridMultilevel"/>
    <w:tmpl w:val="7A3A88C4"/>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5960E75"/>
    <w:multiLevelType w:val="hybridMultilevel"/>
    <w:tmpl w:val="BB263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F714DE"/>
    <w:multiLevelType w:val="multilevel"/>
    <w:tmpl w:val="3B5C8D9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563860"/>
    <w:multiLevelType w:val="hybridMultilevel"/>
    <w:tmpl w:val="FD485444"/>
    <w:lvl w:ilvl="0" w:tplc="0409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51632D8"/>
    <w:multiLevelType w:val="multilevel"/>
    <w:tmpl w:val="D4C2D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A269ED"/>
    <w:multiLevelType w:val="multilevel"/>
    <w:tmpl w:val="E9805B8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DC565D"/>
    <w:multiLevelType w:val="hybridMultilevel"/>
    <w:tmpl w:val="E13E8FF2"/>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272D1AED"/>
    <w:multiLevelType w:val="multilevel"/>
    <w:tmpl w:val="FE64CF7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A57BB8"/>
    <w:multiLevelType w:val="multilevel"/>
    <w:tmpl w:val="1F568D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F1408D"/>
    <w:multiLevelType w:val="multilevel"/>
    <w:tmpl w:val="030084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B45FD1"/>
    <w:multiLevelType w:val="hybridMultilevel"/>
    <w:tmpl w:val="335A5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3833D4"/>
    <w:multiLevelType w:val="multilevel"/>
    <w:tmpl w:val="FE64CF7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5A5BFA"/>
    <w:multiLevelType w:val="multilevel"/>
    <w:tmpl w:val="93C0AC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D630E4"/>
    <w:multiLevelType w:val="multilevel"/>
    <w:tmpl w:val="9370A9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C05F03"/>
    <w:multiLevelType w:val="hybridMultilevel"/>
    <w:tmpl w:val="7ABA99AE"/>
    <w:lvl w:ilvl="0" w:tplc="FC20F9D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58FB5FA8"/>
    <w:multiLevelType w:val="multilevel"/>
    <w:tmpl w:val="A282FED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E17984"/>
    <w:multiLevelType w:val="hybridMultilevel"/>
    <w:tmpl w:val="18969A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E175640"/>
    <w:multiLevelType w:val="multilevel"/>
    <w:tmpl w:val="1A9E767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330DE3"/>
    <w:multiLevelType w:val="hybridMultilevel"/>
    <w:tmpl w:val="7A3E3A10"/>
    <w:lvl w:ilvl="0" w:tplc="72C089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A321D8"/>
    <w:multiLevelType w:val="multilevel"/>
    <w:tmpl w:val="12300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8572AF"/>
    <w:multiLevelType w:val="multilevel"/>
    <w:tmpl w:val="030084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8F64AB"/>
    <w:multiLevelType w:val="multilevel"/>
    <w:tmpl w:val="0EAC1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06277359">
    <w:abstractNumId w:val="2"/>
  </w:num>
  <w:num w:numId="2" w16cid:durableId="1542860017">
    <w:abstractNumId w:val="19"/>
  </w:num>
  <w:num w:numId="3" w16cid:durableId="1178039837">
    <w:abstractNumId w:val="15"/>
  </w:num>
  <w:num w:numId="4" w16cid:durableId="968167783">
    <w:abstractNumId w:val="7"/>
  </w:num>
  <w:num w:numId="5" w16cid:durableId="965353719">
    <w:abstractNumId w:val="14"/>
  </w:num>
  <w:num w:numId="6" w16cid:durableId="744762376">
    <w:abstractNumId w:val="13"/>
  </w:num>
  <w:num w:numId="7" w16cid:durableId="685251506">
    <w:abstractNumId w:val="11"/>
  </w:num>
  <w:num w:numId="8" w16cid:durableId="1223827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4352614">
    <w:abstractNumId w:val="18"/>
  </w:num>
  <w:num w:numId="10" w16cid:durableId="1216235684">
    <w:abstractNumId w:val="6"/>
  </w:num>
  <w:num w:numId="11" w16cid:durableId="1396273824">
    <w:abstractNumId w:val="8"/>
  </w:num>
  <w:num w:numId="12" w16cid:durableId="433063158">
    <w:abstractNumId w:val="12"/>
  </w:num>
  <w:num w:numId="13" w16cid:durableId="178590659">
    <w:abstractNumId w:val="20"/>
  </w:num>
  <w:num w:numId="14" w16cid:durableId="970790552">
    <w:abstractNumId w:val="1"/>
  </w:num>
  <w:num w:numId="15" w16cid:durableId="606161081">
    <w:abstractNumId w:val="16"/>
  </w:num>
  <w:num w:numId="16" w16cid:durableId="953092581">
    <w:abstractNumId w:val="4"/>
  </w:num>
  <w:num w:numId="17" w16cid:durableId="1912694499">
    <w:abstractNumId w:val="21"/>
  </w:num>
  <w:num w:numId="18" w16cid:durableId="1843665398">
    <w:abstractNumId w:val="10"/>
  </w:num>
  <w:num w:numId="19" w16cid:durableId="1523007684">
    <w:abstractNumId w:val="0"/>
  </w:num>
  <w:num w:numId="20" w16cid:durableId="565532998">
    <w:abstractNumId w:val="17"/>
  </w:num>
  <w:num w:numId="21" w16cid:durableId="452402790">
    <w:abstractNumId w:val="3"/>
  </w:num>
  <w:num w:numId="22" w16cid:durableId="1471707897">
    <w:abstractNumId w:val="5"/>
  </w:num>
  <w:num w:numId="23" w16cid:durableId="1412971954">
    <w:abstractNumId w:val="9"/>
  </w:num>
  <w:num w:numId="24" w16cid:durableId="620919677">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yna Georgieva">
    <w15:presenceInfo w15:providerId="None" w15:userId="Rayna Georgi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89"/>
    <w:rsid w:val="000277DF"/>
    <w:rsid w:val="00044CB1"/>
    <w:rsid w:val="000503B2"/>
    <w:rsid w:val="00052AAF"/>
    <w:rsid w:val="00056F24"/>
    <w:rsid w:val="00073A8C"/>
    <w:rsid w:val="000E7810"/>
    <w:rsid w:val="000F6B40"/>
    <w:rsid w:val="00102144"/>
    <w:rsid w:val="001048ED"/>
    <w:rsid w:val="001358A6"/>
    <w:rsid w:val="00142F66"/>
    <w:rsid w:val="00142FEF"/>
    <w:rsid w:val="0014657E"/>
    <w:rsid w:val="00161F90"/>
    <w:rsid w:val="00171A81"/>
    <w:rsid w:val="0017404C"/>
    <w:rsid w:val="00185747"/>
    <w:rsid w:val="001C2D6F"/>
    <w:rsid w:val="001C4E82"/>
    <w:rsid w:val="001F11AA"/>
    <w:rsid w:val="001F5E5D"/>
    <w:rsid w:val="002112CD"/>
    <w:rsid w:val="002535A4"/>
    <w:rsid w:val="00274AB3"/>
    <w:rsid w:val="00277EDE"/>
    <w:rsid w:val="002E5C05"/>
    <w:rsid w:val="002F0FC1"/>
    <w:rsid w:val="00396BD6"/>
    <w:rsid w:val="003A60AA"/>
    <w:rsid w:val="003D3DD0"/>
    <w:rsid w:val="003D7B4E"/>
    <w:rsid w:val="003E2763"/>
    <w:rsid w:val="003E5E9C"/>
    <w:rsid w:val="003F55A6"/>
    <w:rsid w:val="00445E7B"/>
    <w:rsid w:val="00463B31"/>
    <w:rsid w:val="00472F27"/>
    <w:rsid w:val="00475FC7"/>
    <w:rsid w:val="00494E8C"/>
    <w:rsid w:val="004D2E86"/>
    <w:rsid w:val="00501781"/>
    <w:rsid w:val="005251B4"/>
    <w:rsid w:val="00560640"/>
    <w:rsid w:val="0058387D"/>
    <w:rsid w:val="0058746B"/>
    <w:rsid w:val="005B3E0D"/>
    <w:rsid w:val="005C327C"/>
    <w:rsid w:val="005C667D"/>
    <w:rsid w:val="005D7908"/>
    <w:rsid w:val="006140D7"/>
    <w:rsid w:val="00620206"/>
    <w:rsid w:val="00623D48"/>
    <w:rsid w:val="00663FBB"/>
    <w:rsid w:val="006A697F"/>
    <w:rsid w:val="006B4620"/>
    <w:rsid w:val="006D1F91"/>
    <w:rsid w:val="006F2D92"/>
    <w:rsid w:val="007247FB"/>
    <w:rsid w:val="00751CEE"/>
    <w:rsid w:val="00772CAC"/>
    <w:rsid w:val="007C25AF"/>
    <w:rsid w:val="007C6568"/>
    <w:rsid w:val="007E7D30"/>
    <w:rsid w:val="00826806"/>
    <w:rsid w:val="00850741"/>
    <w:rsid w:val="00856FB2"/>
    <w:rsid w:val="00857096"/>
    <w:rsid w:val="008576EF"/>
    <w:rsid w:val="0087278D"/>
    <w:rsid w:val="008B0D1E"/>
    <w:rsid w:val="008B545C"/>
    <w:rsid w:val="00907837"/>
    <w:rsid w:val="00941BF4"/>
    <w:rsid w:val="0094354D"/>
    <w:rsid w:val="00950F05"/>
    <w:rsid w:val="00957730"/>
    <w:rsid w:val="009B34CE"/>
    <w:rsid w:val="00A17F1C"/>
    <w:rsid w:val="00A64195"/>
    <w:rsid w:val="00A66498"/>
    <w:rsid w:val="00A67AAB"/>
    <w:rsid w:val="00A70788"/>
    <w:rsid w:val="00A718D4"/>
    <w:rsid w:val="00A71FD7"/>
    <w:rsid w:val="00A81E00"/>
    <w:rsid w:val="00AA7565"/>
    <w:rsid w:val="00AC41B4"/>
    <w:rsid w:val="00AC5CBD"/>
    <w:rsid w:val="00AD21BB"/>
    <w:rsid w:val="00AE7F4A"/>
    <w:rsid w:val="00B353DE"/>
    <w:rsid w:val="00B425DA"/>
    <w:rsid w:val="00B70585"/>
    <w:rsid w:val="00BD7580"/>
    <w:rsid w:val="00BE0EBA"/>
    <w:rsid w:val="00C12D2B"/>
    <w:rsid w:val="00C54BF0"/>
    <w:rsid w:val="00C64533"/>
    <w:rsid w:val="00C6552D"/>
    <w:rsid w:val="00C673A6"/>
    <w:rsid w:val="00C81FFF"/>
    <w:rsid w:val="00CA2CAC"/>
    <w:rsid w:val="00CE41DA"/>
    <w:rsid w:val="00D10D6C"/>
    <w:rsid w:val="00D11C48"/>
    <w:rsid w:val="00D24C76"/>
    <w:rsid w:val="00D411B3"/>
    <w:rsid w:val="00D60D13"/>
    <w:rsid w:val="00D75DCB"/>
    <w:rsid w:val="00D7771E"/>
    <w:rsid w:val="00D77FBE"/>
    <w:rsid w:val="00D9081B"/>
    <w:rsid w:val="00DB185C"/>
    <w:rsid w:val="00DC34E8"/>
    <w:rsid w:val="00DD7581"/>
    <w:rsid w:val="00DE12F1"/>
    <w:rsid w:val="00DF1369"/>
    <w:rsid w:val="00E060C9"/>
    <w:rsid w:val="00E1436A"/>
    <w:rsid w:val="00E55341"/>
    <w:rsid w:val="00E70303"/>
    <w:rsid w:val="00EC1C89"/>
    <w:rsid w:val="00ED782F"/>
    <w:rsid w:val="00EE35F1"/>
    <w:rsid w:val="00F06128"/>
    <w:rsid w:val="00F306F6"/>
    <w:rsid w:val="00F4650F"/>
    <w:rsid w:val="00F62AA5"/>
    <w:rsid w:val="00F77A92"/>
    <w:rsid w:val="00F93788"/>
    <w:rsid w:val="00FC0DF4"/>
    <w:rsid w:val="00FC43BB"/>
    <w:rsid w:val="00FC5B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6FEE4"/>
  <w15:chartTrackingRefBased/>
  <w15:docId w15:val="{E911934A-C171-484F-BE1B-152991EBD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1DA"/>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CE41DA"/>
    <w:rPr>
      <w:rFonts w:ascii="Times New Roman" w:eastAsia="Times New Roman" w:hAnsi="Times New Roman" w:cs="Times New Roman"/>
      <w:shd w:val="clear" w:color="auto" w:fill="FFFFFF"/>
    </w:rPr>
  </w:style>
  <w:style w:type="character" w:customStyle="1" w:styleId="Bodytext2115pt">
    <w:name w:val="Body text (2) + 11.5 pt"/>
    <w:aliases w:val="Italic"/>
    <w:basedOn w:val="Bodytext2"/>
    <w:rsid w:val="00CE41DA"/>
    <w:rPr>
      <w:rFonts w:ascii="Times New Roman" w:eastAsia="Times New Roman" w:hAnsi="Times New Roman" w:cs="Times New Roman"/>
      <w:i/>
      <w:iCs/>
      <w:color w:val="000000"/>
      <w:spacing w:val="0"/>
      <w:w w:val="100"/>
      <w:position w:val="0"/>
      <w:sz w:val="23"/>
      <w:szCs w:val="23"/>
      <w:shd w:val="clear" w:color="auto" w:fill="FFFFFF"/>
      <w:lang w:val="bg-BG" w:eastAsia="bg-BG" w:bidi="bg-BG"/>
    </w:rPr>
  </w:style>
  <w:style w:type="character" w:customStyle="1" w:styleId="Bodytext2Bold">
    <w:name w:val="Body text (2) + Bold"/>
    <w:basedOn w:val="Bodytext2"/>
    <w:rsid w:val="00CE41DA"/>
    <w:rPr>
      <w:rFonts w:ascii="Times New Roman" w:eastAsia="Times New Roman" w:hAnsi="Times New Roman" w:cs="Times New Roman"/>
      <w:b/>
      <w:bCs/>
      <w:color w:val="000000"/>
      <w:spacing w:val="0"/>
      <w:w w:val="100"/>
      <w:position w:val="0"/>
      <w:shd w:val="clear" w:color="auto" w:fill="FFFFFF"/>
      <w:lang w:val="bg-BG" w:eastAsia="bg-BG" w:bidi="bg-BG"/>
    </w:rPr>
  </w:style>
  <w:style w:type="paragraph" w:customStyle="1" w:styleId="Bodytext20">
    <w:name w:val="Body text (2)"/>
    <w:basedOn w:val="Normal"/>
    <w:link w:val="Bodytext2"/>
    <w:rsid w:val="00CE41DA"/>
    <w:pPr>
      <w:widowControl w:val="0"/>
      <w:shd w:val="clear" w:color="auto" w:fill="FFFFFF"/>
      <w:spacing w:before="300" w:after="600" w:line="0" w:lineRule="atLeast"/>
      <w:jc w:val="both"/>
    </w:pPr>
    <w:rPr>
      <w:sz w:val="22"/>
      <w:szCs w:val="22"/>
      <w:lang w:val="en-GB" w:eastAsia="en-US"/>
    </w:rPr>
  </w:style>
  <w:style w:type="character" w:styleId="Hyperlink">
    <w:name w:val="Hyperlink"/>
    <w:basedOn w:val="DefaultParagraphFont"/>
    <w:rsid w:val="00CE41DA"/>
    <w:rPr>
      <w:color w:val="0066CC"/>
      <w:u w:val="single"/>
    </w:rPr>
  </w:style>
  <w:style w:type="character" w:customStyle="1" w:styleId="Bodytext5">
    <w:name w:val="Body text (5)_"/>
    <w:basedOn w:val="DefaultParagraphFont"/>
    <w:rsid w:val="00CE41DA"/>
    <w:rPr>
      <w:rFonts w:ascii="Times New Roman" w:eastAsia="Times New Roman" w:hAnsi="Times New Roman" w:cs="Times New Roman"/>
      <w:b w:val="0"/>
      <w:bCs w:val="0"/>
      <w:i/>
      <w:iCs/>
      <w:smallCaps w:val="0"/>
      <w:strike w:val="0"/>
      <w:sz w:val="23"/>
      <w:szCs w:val="23"/>
      <w:u w:val="none"/>
    </w:rPr>
  </w:style>
  <w:style w:type="character" w:customStyle="1" w:styleId="Bodytext511pt">
    <w:name w:val="Body text (5) + 11 pt"/>
    <w:aliases w:val="Bold,Not Italic,Body text (2) + 10 pt,Body text (4) + Bold"/>
    <w:basedOn w:val="Bodytext5"/>
    <w:rsid w:val="00CE41DA"/>
    <w:rPr>
      <w:rFonts w:ascii="Times New Roman" w:eastAsia="Times New Roman" w:hAnsi="Times New Roman" w:cs="Times New Roman"/>
      <w:b/>
      <w:bCs/>
      <w:i/>
      <w:iCs/>
      <w:smallCaps w:val="0"/>
      <w:strike w:val="0"/>
      <w:color w:val="000000"/>
      <w:spacing w:val="0"/>
      <w:w w:val="100"/>
      <w:position w:val="0"/>
      <w:sz w:val="22"/>
      <w:szCs w:val="22"/>
      <w:u w:val="single"/>
      <w:lang w:val="bg-BG" w:eastAsia="bg-BG" w:bidi="bg-BG"/>
    </w:rPr>
  </w:style>
  <w:style w:type="character" w:customStyle="1" w:styleId="Bodytext50">
    <w:name w:val="Body text (5)"/>
    <w:basedOn w:val="Bodytext5"/>
    <w:rsid w:val="00CE41DA"/>
    <w:rPr>
      <w:rFonts w:ascii="Times New Roman" w:eastAsia="Times New Roman" w:hAnsi="Times New Roman" w:cs="Times New Roman"/>
      <w:b w:val="0"/>
      <w:bCs w:val="0"/>
      <w:i/>
      <w:iCs/>
      <w:smallCaps w:val="0"/>
      <w:strike w:val="0"/>
      <w:color w:val="000000"/>
      <w:spacing w:val="0"/>
      <w:w w:val="100"/>
      <w:position w:val="0"/>
      <w:sz w:val="23"/>
      <w:szCs w:val="23"/>
      <w:u w:val="single"/>
      <w:lang w:val="bg-BG" w:eastAsia="bg-BG" w:bidi="bg-BG"/>
    </w:rPr>
  </w:style>
  <w:style w:type="character" w:customStyle="1" w:styleId="Bodytext512pt">
    <w:name w:val="Body text (5) + 12 pt"/>
    <w:aliases w:val="Spacing 0 pt"/>
    <w:basedOn w:val="Bodytext5"/>
    <w:rsid w:val="00CE41DA"/>
    <w:rPr>
      <w:rFonts w:ascii="Times New Roman" w:eastAsia="Times New Roman" w:hAnsi="Times New Roman" w:cs="Times New Roman"/>
      <w:b w:val="0"/>
      <w:bCs w:val="0"/>
      <w:i/>
      <w:iCs/>
      <w:smallCaps w:val="0"/>
      <w:strike w:val="0"/>
      <w:color w:val="000000"/>
      <w:spacing w:val="-10"/>
      <w:w w:val="100"/>
      <w:position w:val="0"/>
      <w:sz w:val="24"/>
      <w:szCs w:val="24"/>
      <w:u w:val="none"/>
      <w:lang w:val="bg-BG" w:eastAsia="bg-BG" w:bidi="bg-BG"/>
    </w:rPr>
  </w:style>
  <w:style w:type="character" w:customStyle="1" w:styleId="Bodytext3">
    <w:name w:val="Body text (3)_"/>
    <w:basedOn w:val="DefaultParagraphFont"/>
    <w:link w:val="Bodytext30"/>
    <w:rsid w:val="00CE41DA"/>
    <w:rPr>
      <w:rFonts w:ascii="Times New Roman" w:eastAsia="Times New Roman" w:hAnsi="Times New Roman" w:cs="Times New Roman"/>
      <w:sz w:val="28"/>
      <w:szCs w:val="28"/>
      <w:shd w:val="clear" w:color="auto" w:fill="FFFFFF"/>
    </w:rPr>
  </w:style>
  <w:style w:type="paragraph" w:customStyle="1" w:styleId="Bodytext30">
    <w:name w:val="Body text (3)"/>
    <w:basedOn w:val="Normal"/>
    <w:link w:val="Bodytext3"/>
    <w:rsid w:val="00CE41DA"/>
    <w:pPr>
      <w:widowControl w:val="0"/>
      <w:shd w:val="clear" w:color="auto" w:fill="FFFFFF"/>
      <w:spacing w:before="300" w:after="420" w:line="0" w:lineRule="atLeast"/>
      <w:jc w:val="both"/>
    </w:pPr>
    <w:rPr>
      <w:sz w:val="28"/>
      <w:szCs w:val="28"/>
      <w:lang w:val="en-GB" w:eastAsia="en-US"/>
    </w:rPr>
  </w:style>
  <w:style w:type="paragraph" w:styleId="ListParagraph">
    <w:name w:val="List Paragraph"/>
    <w:aliases w:val="List Paragraph1,List1,List Paragraph11,List Paragraph111,Question,ПАРАГРАФ,Numbered list,Normal List,Endnote,Indent,_Bullet,Colorful List - Accent 11,Colorful List Accent 1,Colorful List - Accent 12,Абзац списка1,List Paragraph compact,Ha"/>
    <w:basedOn w:val="Normal"/>
    <w:link w:val="ListParagraphChar"/>
    <w:uiPriority w:val="34"/>
    <w:qFormat/>
    <w:rsid w:val="00073A8C"/>
    <w:pPr>
      <w:ind w:left="720"/>
      <w:contextualSpacing/>
    </w:pPr>
  </w:style>
  <w:style w:type="character" w:customStyle="1" w:styleId="Bodytext2Italic">
    <w:name w:val="Body text (2) + Italic"/>
    <w:basedOn w:val="Bodytext2"/>
    <w:rsid w:val="00475FC7"/>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bg-BG" w:eastAsia="bg-BG" w:bidi="bg-BG"/>
    </w:rPr>
  </w:style>
  <w:style w:type="character" w:styleId="CommentReference">
    <w:name w:val="annotation reference"/>
    <w:basedOn w:val="DefaultParagraphFont"/>
    <w:uiPriority w:val="99"/>
    <w:semiHidden/>
    <w:unhideWhenUsed/>
    <w:rsid w:val="00142FEF"/>
    <w:rPr>
      <w:sz w:val="16"/>
      <w:szCs w:val="16"/>
    </w:rPr>
  </w:style>
  <w:style w:type="paragraph" w:styleId="CommentText">
    <w:name w:val="annotation text"/>
    <w:basedOn w:val="Normal"/>
    <w:link w:val="CommentTextChar"/>
    <w:uiPriority w:val="99"/>
    <w:unhideWhenUsed/>
    <w:rsid w:val="00142FEF"/>
    <w:rPr>
      <w:sz w:val="20"/>
      <w:szCs w:val="20"/>
    </w:rPr>
  </w:style>
  <w:style w:type="character" w:customStyle="1" w:styleId="CommentTextChar">
    <w:name w:val="Comment Text Char"/>
    <w:basedOn w:val="DefaultParagraphFont"/>
    <w:link w:val="CommentText"/>
    <w:uiPriority w:val="99"/>
    <w:rsid w:val="00142FEF"/>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42FEF"/>
    <w:rPr>
      <w:b/>
      <w:bCs/>
    </w:rPr>
  </w:style>
  <w:style w:type="character" w:customStyle="1" w:styleId="CommentSubjectChar">
    <w:name w:val="Comment Subject Char"/>
    <w:basedOn w:val="CommentTextChar"/>
    <w:link w:val="CommentSubject"/>
    <w:uiPriority w:val="99"/>
    <w:semiHidden/>
    <w:rsid w:val="00142FEF"/>
    <w:rPr>
      <w:rFonts w:ascii="Times New Roman" w:eastAsia="Times New Roman" w:hAnsi="Times New Roman" w:cs="Times New Roman"/>
      <w:b/>
      <w:bCs/>
      <w:sz w:val="20"/>
      <w:szCs w:val="20"/>
      <w:lang w:val="bg-BG" w:eastAsia="bg-BG"/>
    </w:rPr>
  </w:style>
  <w:style w:type="character" w:customStyle="1" w:styleId="Bodytext6">
    <w:name w:val="Body text (6)_"/>
    <w:basedOn w:val="DefaultParagraphFont"/>
    <w:rsid w:val="00907837"/>
    <w:rPr>
      <w:rFonts w:ascii="Times New Roman" w:eastAsia="Times New Roman" w:hAnsi="Times New Roman" w:cs="Times New Roman"/>
      <w:b w:val="0"/>
      <w:bCs w:val="0"/>
      <w:i w:val="0"/>
      <w:iCs w:val="0"/>
      <w:smallCaps w:val="0"/>
      <w:strike w:val="0"/>
      <w:sz w:val="22"/>
      <w:szCs w:val="22"/>
      <w:u w:val="none"/>
      <w:lang w:val="en-GB" w:eastAsia="en-GB" w:bidi="en-GB"/>
    </w:rPr>
  </w:style>
  <w:style w:type="character" w:customStyle="1" w:styleId="Bodytext60">
    <w:name w:val="Body text (6)"/>
    <w:basedOn w:val="Bodytext6"/>
    <w:rsid w:val="0090783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GB" w:eastAsia="en-GB" w:bidi="en-GB"/>
    </w:rPr>
  </w:style>
  <w:style w:type="paragraph" w:customStyle="1" w:styleId="pf0">
    <w:name w:val="pf0"/>
    <w:basedOn w:val="Normal"/>
    <w:rsid w:val="007C6568"/>
    <w:pPr>
      <w:spacing w:before="100" w:beforeAutospacing="1" w:after="100" w:afterAutospacing="1"/>
    </w:pPr>
    <w:rPr>
      <w:lang w:val="en-GB" w:eastAsia="en-GB"/>
    </w:rPr>
  </w:style>
  <w:style w:type="character" w:customStyle="1" w:styleId="cf01">
    <w:name w:val="cf01"/>
    <w:basedOn w:val="DefaultParagraphFont"/>
    <w:rsid w:val="007C6568"/>
    <w:rPr>
      <w:rFonts w:ascii="Segoe UI" w:hAnsi="Segoe UI" w:cs="Segoe UI" w:hint="default"/>
      <w:sz w:val="18"/>
      <w:szCs w:val="18"/>
    </w:rPr>
  </w:style>
  <w:style w:type="character" w:customStyle="1" w:styleId="ListParagraphChar">
    <w:name w:val="List Paragraph Char"/>
    <w:aliases w:val="List Paragraph1 Char,List1 Char,List Paragraph11 Char,List Paragraph111 Char,Question Char,ПАРАГРАФ Char,Numbered list Char,Normal List Char,Endnote Char,Indent Char,_Bullet Char,Colorful List - Accent 11 Char,Абзац списка1 Char"/>
    <w:link w:val="ListParagraph"/>
    <w:uiPriority w:val="34"/>
    <w:qFormat/>
    <w:locked/>
    <w:rsid w:val="002112CD"/>
    <w:rPr>
      <w:rFonts w:ascii="Times New Roman" w:eastAsia="Times New Roman" w:hAnsi="Times New Roman" w:cs="Times New Roman"/>
      <w:sz w:val="24"/>
      <w:szCs w:val="24"/>
      <w:lang w:val="bg-BG" w:eastAsia="bg-BG"/>
    </w:rPr>
  </w:style>
  <w:style w:type="character" w:customStyle="1" w:styleId="Picturecaption2Exact">
    <w:name w:val="Picture caption (2) Exact"/>
    <w:basedOn w:val="DefaultParagraphFont"/>
    <w:link w:val="Picturecaption2"/>
    <w:rsid w:val="00F4650F"/>
    <w:rPr>
      <w:rFonts w:ascii="Times New Roman" w:eastAsia="Times New Roman" w:hAnsi="Times New Roman" w:cs="Times New Roman"/>
      <w:shd w:val="clear" w:color="auto" w:fill="FFFFFF"/>
    </w:rPr>
  </w:style>
  <w:style w:type="character" w:customStyle="1" w:styleId="Bodytext2Exact">
    <w:name w:val="Body text (2) Exact"/>
    <w:basedOn w:val="DefaultParagraphFont"/>
    <w:rsid w:val="00F4650F"/>
    <w:rPr>
      <w:rFonts w:ascii="Times New Roman" w:eastAsia="Times New Roman" w:hAnsi="Times New Roman" w:cs="Times New Roman"/>
      <w:b w:val="0"/>
      <w:bCs w:val="0"/>
      <w:i w:val="0"/>
      <w:iCs w:val="0"/>
      <w:smallCaps w:val="0"/>
      <w:strike w:val="0"/>
      <w:sz w:val="22"/>
      <w:szCs w:val="22"/>
      <w:u w:val="none"/>
    </w:rPr>
  </w:style>
  <w:style w:type="paragraph" w:customStyle="1" w:styleId="Picturecaption2">
    <w:name w:val="Picture caption (2)"/>
    <w:basedOn w:val="Normal"/>
    <w:link w:val="Picturecaption2Exact"/>
    <w:rsid w:val="00F4650F"/>
    <w:pPr>
      <w:widowControl w:val="0"/>
      <w:shd w:val="clear" w:color="auto" w:fill="FFFFFF"/>
      <w:spacing w:line="317" w:lineRule="exact"/>
      <w:jc w:val="both"/>
    </w:pPr>
    <w:rPr>
      <w:sz w:val="22"/>
      <w:szCs w:val="22"/>
      <w:lang w:val="en-GB" w:eastAsia="en-US"/>
    </w:rPr>
  </w:style>
  <w:style w:type="paragraph" w:styleId="Header">
    <w:name w:val="header"/>
    <w:basedOn w:val="Normal"/>
    <w:link w:val="HeaderChar"/>
    <w:uiPriority w:val="99"/>
    <w:unhideWhenUsed/>
    <w:rsid w:val="00663FBB"/>
    <w:pPr>
      <w:tabs>
        <w:tab w:val="center" w:pos="4513"/>
        <w:tab w:val="right" w:pos="9026"/>
      </w:tabs>
    </w:pPr>
  </w:style>
  <w:style w:type="character" w:customStyle="1" w:styleId="HeaderChar">
    <w:name w:val="Header Char"/>
    <w:basedOn w:val="DefaultParagraphFont"/>
    <w:link w:val="Header"/>
    <w:uiPriority w:val="99"/>
    <w:rsid w:val="00663FBB"/>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663FBB"/>
    <w:pPr>
      <w:tabs>
        <w:tab w:val="center" w:pos="4513"/>
        <w:tab w:val="right" w:pos="9026"/>
      </w:tabs>
    </w:pPr>
  </w:style>
  <w:style w:type="character" w:customStyle="1" w:styleId="FooterChar">
    <w:name w:val="Footer Char"/>
    <w:basedOn w:val="DefaultParagraphFont"/>
    <w:link w:val="Footer"/>
    <w:uiPriority w:val="99"/>
    <w:rsid w:val="00663FBB"/>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unhideWhenUsed/>
    <w:rsid w:val="005C32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27C"/>
    <w:rPr>
      <w:rFonts w:ascii="Segoe UI" w:eastAsia="Times New Roman" w:hAnsi="Segoe UI" w:cs="Segoe UI"/>
      <w:sz w:val="18"/>
      <w:szCs w:val="18"/>
      <w:lang w:val="bg-BG" w:eastAsia="bg-BG"/>
    </w:rPr>
  </w:style>
  <w:style w:type="paragraph" w:styleId="Revision">
    <w:name w:val="Revision"/>
    <w:hidden/>
    <w:uiPriority w:val="99"/>
    <w:semiHidden/>
    <w:rsid w:val="005D7908"/>
    <w:pPr>
      <w:spacing w:after="0" w:line="240" w:lineRule="auto"/>
    </w:pPr>
    <w:rPr>
      <w:rFonts w:ascii="Times New Roman" w:eastAsia="Times New Roman" w:hAnsi="Times New Roman" w:cs="Times New Roman"/>
      <w:sz w:val="24"/>
      <w:szCs w:val="24"/>
      <w:lang w:val="bg-BG" w:eastAsia="bg-BG"/>
    </w:rPr>
  </w:style>
  <w:style w:type="character" w:customStyle="1" w:styleId="Bodytext4">
    <w:name w:val="Body text (4)_"/>
    <w:basedOn w:val="DefaultParagraphFont"/>
    <w:rsid w:val="005D7908"/>
    <w:rPr>
      <w:rFonts w:ascii="Times New Roman" w:eastAsia="Times New Roman" w:hAnsi="Times New Roman" w:cs="Times New Roman"/>
      <w:b w:val="0"/>
      <w:bCs w:val="0"/>
      <w:i/>
      <w:iCs/>
      <w:smallCaps w:val="0"/>
      <w:strike w:val="0"/>
      <w:u w:val="none"/>
    </w:rPr>
  </w:style>
  <w:style w:type="character" w:customStyle="1" w:styleId="Bodytext4NotItalic">
    <w:name w:val="Body text (4) + Not Italic"/>
    <w:basedOn w:val="Bodytext4"/>
    <w:rsid w:val="005D7908"/>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Bodytext40">
    <w:name w:val="Body text (4)"/>
    <w:basedOn w:val="Bodytext4"/>
    <w:rsid w:val="005D7908"/>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Heading1">
    <w:name w:val="Heading #1_"/>
    <w:basedOn w:val="DefaultParagraphFont"/>
    <w:link w:val="Heading10"/>
    <w:rsid w:val="005D7908"/>
    <w:rPr>
      <w:rFonts w:ascii="Times New Roman" w:eastAsia="Times New Roman" w:hAnsi="Times New Roman" w:cs="Times New Roman"/>
      <w:b/>
      <w:bCs/>
      <w:shd w:val="clear" w:color="auto" w:fill="FFFFFF"/>
    </w:rPr>
  </w:style>
  <w:style w:type="paragraph" w:customStyle="1" w:styleId="Heading10">
    <w:name w:val="Heading #1"/>
    <w:basedOn w:val="Normal"/>
    <w:link w:val="Heading1"/>
    <w:rsid w:val="005D7908"/>
    <w:pPr>
      <w:widowControl w:val="0"/>
      <w:shd w:val="clear" w:color="auto" w:fill="FFFFFF"/>
      <w:spacing w:after="360" w:line="0" w:lineRule="atLeast"/>
      <w:jc w:val="center"/>
      <w:outlineLvl w:val="0"/>
    </w:pPr>
    <w:rPr>
      <w:b/>
      <w:bCs/>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389609">
      <w:bodyDiv w:val="1"/>
      <w:marLeft w:val="0"/>
      <w:marRight w:val="0"/>
      <w:marTop w:val="0"/>
      <w:marBottom w:val="0"/>
      <w:divBdr>
        <w:top w:val="none" w:sz="0" w:space="0" w:color="auto"/>
        <w:left w:val="none" w:sz="0" w:space="0" w:color="auto"/>
        <w:bottom w:val="none" w:sz="0" w:space="0" w:color="auto"/>
        <w:right w:val="none" w:sz="0" w:space="0" w:color="auto"/>
      </w:divBdr>
    </w:div>
    <w:div w:id="662129466">
      <w:bodyDiv w:val="1"/>
      <w:marLeft w:val="0"/>
      <w:marRight w:val="0"/>
      <w:marTop w:val="0"/>
      <w:marBottom w:val="0"/>
      <w:divBdr>
        <w:top w:val="none" w:sz="0" w:space="0" w:color="auto"/>
        <w:left w:val="none" w:sz="0" w:space="0" w:color="auto"/>
        <w:bottom w:val="none" w:sz="0" w:space="0" w:color="auto"/>
        <w:right w:val="none" w:sz="0" w:space="0" w:color="auto"/>
      </w:divBdr>
    </w:div>
    <w:div w:id="686063549">
      <w:bodyDiv w:val="1"/>
      <w:marLeft w:val="0"/>
      <w:marRight w:val="0"/>
      <w:marTop w:val="0"/>
      <w:marBottom w:val="0"/>
      <w:divBdr>
        <w:top w:val="none" w:sz="0" w:space="0" w:color="auto"/>
        <w:left w:val="none" w:sz="0" w:space="0" w:color="auto"/>
        <w:bottom w:val="none" w:sz="0" w:space="0" w:color="auto"/>
        <w:right w:val="none" w:sz="0" w:space="0" w:color="auto"/>
      </w:divBdr>
    </w:div>
    <w:div w:id="928807728">
      <w:bodyDiv w:val="1"/>
      <w:marLeft w:val="0"/>
      <w:marRight w:val="0"/>
      <w:marTop w:val="0"/>
      <w:marBottom w:val="0"/>
      <w:divBdr>
        <w:top w:val="none" w:sz="0" w:space="0" w:color="auto"/>
        <w:left w:val="none" w:sz="0" w:space="0" w:color="auto"/>
        <w:bottom w:val="none" w:sz="0" w:space="0" w:color="auto"/>
        <w:right w:val="none" w:sz="0" w:space="0" w:color="auto"/>
      </w:divBdr>
    </w:div>
    <w:div w:id="150616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43</Pages>
  <Words>11964</Words>
  <Characters>68199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2022-08-24T14:11:00Z</dcterms:created>
  <dcterms:modified xsi:type="dcterms:W3CDTF">2022-09-08T06:23:00Z</dcterms:modified>
</cp:coreProperties>
</file>